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4A512D">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192FA7" w:rsidRDefault="000D6DA7" w:rsidP="004A512D">
            <w:pPr>
              <w:pStyle w:val="TabletitleBR"/>
              <w:keepNext w:val="0"/>
              <w:keepLines w:val="0"/>
              <w:tabs>
                <w:tab w:val="center" w:pos="4680"/>
              </w:tabs>
              <w:suppressAutoHyphens/>
              <w:spacing w:after="0"/>
              <w:rPr>
                <w:spacing w:val="-3"/>
                <w:sz w:val="22"/>
                <w:szCs w:val="22"/>
              </w:rPr>
            </w:pPr>
            <w:r w:rsidRPr="00192FA7">
              <w:rPr>
                <w:spacing w:val="-3"/>
                <w:sz w:val="22"/>
                <w:szCs w:val="22"/>
              </w:rPr>
              <w:t>U.S. Radiocommunications Sector</w:t>
            </w:r>
          </w:p>
          <w:p w14:paraId="79D6DDAD" w14:textId="77777777" w:rsidR="000D6DA7" w:rsidRPr="00192FA7" w:rsidRDefault="000D6DA7" w:rsidP="004A512D">
            <w:pPr>
              <w:pStyle w:val="TabletitleBR"/>
              <w:rPr>
                <w:spacing w:val="-3"/>
                <w:sz w:val="22"/>
                <w:szCs w:val="22"/>
              </w:rPr>
            </w:pPr>
            <w:r w:rsidRPr="00192FA7">
              <w:rPr>
                <w:spacing w:val="-3"/>
                <w:sz w:val="22"/>
                <w:szCs w:val="22"/>
              </w:rPr>
              <w:t>Fact Sheet</w:t>
            </w:r>
          </w:p>
        </w:tc>
      </w:tr>
      <w:tr w:rsidR="000D6DA7" w:rsidRPr="00F0755D" w14:paraId="0703C036" w14:textId="77777777" w:rsidTr="004A512D">
        <w:trPr>
          <w:jc w:val="center"/>
        </w:trPr>
        <w:tc>
          <w:tcPr>
            <w:tcW w:w="4370" w:type="dxa"/>
            <w:tcBorders>
              <w:top w:val="single" w:sz="6" w:space="0" w:color="auto"/>
              <w:left w:val="double" w:sz="6" w:space="0" w:color="auto"/>
            </w:tcBorders>
          </w:tcPr>
          <w:p w14:paraId="6D7C9F9F" w14:textId="6E4026BB" w:rsidR="000D6DA7" w:rsidRPr="00192FA7" w:rsidRDefault="000D6DA7" w:rsidP="004A512D">
            <w:pPr>
              <w:spacing w:after="120"/>
              <w:ind w:left="900" w:right="144" w:hanging="756"/>
            </w:pPr>
            <w:r w:rsidRPr="00192FA7">
              <w:rPr>
                <w:b/>
              </w:rPr>
              <w:t>Working Party:</w:t>
            </w:r>
            <w:r w:rsidRPr="00192FA7">
              <w:t xml:space="preserve">  ITU-R WP </w:t>
            </w:r>
            <w:r w:rsidR="00E44140">
              <w:t>5</w:t>
            </w:r>
            <w:r w:rsidR="00F33736">
              <w:t>B</w:t>
            </w:r>
          </w:p>
        </w:tc>
        <w:tc>
          <w:tcPr>
            <w:tcW w:w="5008" w:type="dxa"/>
            <w:gridSpan w:val="2"/>
            <w:tcBorders>
              <w:top w:val="single" w:sz="6" w:space="0" w:color="auto"/>
              <w:right w:val="double" w:sz="6" w:space="0" w:color="auto"/>
            </w:tcBorders>
          </w:tcPr>
          <w:p w14:paraId="61048F8B" w14:textId="4E28FB29" w:rsidR="000D6DA7" w:rsidRPr="00F0755D" w:rsidRDefault="000D6DA7" w:rsidP="002B3DCA">
            <w:pPr>
              <w:spacing w:after="120"/>
              <w:ind w:left="144" w:right="144"/>
              <w:rPr>
                <w:lang w:val="pt-BR"/>
              </w:rPr>
            </w:pPr>
            <w:proofErr w:type="spellStart"/>
            <w:r w:rsidRPr="00F0755D">
              <w:rPr>
                <w:b/>
                <w:lang w:val="pt-BR"/>
              </w:rPr>
              <w:t>Document</w:t>
            </w:r>
            <w:proofErr w:type="spellEnd"/>
            <w:r w:rsidRPr="00F0755D">
              <w:rPr>
                <w:b/>
                <w:lang w:val="pt-BR"/>
              </w:rPr>
              <w:t xml:space="preserve"> No:</w:t>
            </w:r>
            <w:r w:rsidR="00EA1409" w:rsidRPr="00F0755D">
              <w:rPr>
                <w:lang w:val="pt-BR"/>
              </w:rPr>
              <w:t xml:space="preserve">  </w:t>
            </w:r>
            <w:r w:rsidR="00172D70" w:rsidRPr="00F0755D">
              <w:rPr>
                <w:lang w:val="pt-BR"/>
              </w:rPr>
              <w:t>USWP</w:t>
            </w:r>
            <w:r w:rsidR="00E44140" w:rsidRPr="00F0755D">
              <w:rPr>
                <w:lang w:val="pt-BR"/>
              </w:rPr>
              <w:t>5</w:t>
            </w:r>
            <w:r w:rsidR="00F33736">
              <w:rPr>
                <w:lang w:val="pt-BR"/>
              </w:rPr>
              <w:t>B</w:t>
            </w:r>
            <w:r w:rsidR="004727A6">
              <w:rPr>
                <w:lang w:val="pt-BR"/>
              </w:rPr>
              <w:t>35-22</w:t>
            </w:r>
          </w:p>
        </w:tc>
      </w:tr>
      <w:tr w:rsidR="000D6DA7" w14:paraId="1FFDA5D2" w14:textId="77777777" w:rsidTr="004A512D">
        <w:trPr>
          <w:jc w:val="center"/>
        </w:trPr>
        <w:tc>
          <w:tcPr>
            <w:tcW w:w="4370" w:type="dxa"/>
            <w:tcBorders>
              <w:left w:val="double" w:sz="6" w:space="0" w:color="auto"/>
            </w:tcBorders>
          </w:tcPr>
          <w:p w14:paraId="35F17CA2" w14:textId="31E42EF3" w:rsidR="000D6DA7" w:rsidRPr="00E44140" w:rsidRDefault="000D6DA7" w:rsidP="0031259E">
            <w:pPr>
              <w:pStyle w:val="DocData"/>
              <w:framePr w:hSpace="0" w:wrap="auto" w:hAnchor="text" w:yAlign="inline"/>
            </w:pPr>
            <w:r w:rsidRPr="00192FA7">
              <w:t xml:space="preserve">Ref:  </w:t>
            </w:r>
            <w:r w:rsidR="00E44140">
              <w:t xml:space="preserve">Resolution </w:t>
            </w:r>
            <w:r w:rsidR="00E44140" w:rsidRPr="00E44140">
              <w:rPr>
                <w:bCs/>
              </w:rPr>
              <w:t>256 (WRC-23)</w:t>
            </w:r>
          </w:p>
        </w:tc>
        <w:tc>
          <w:tcPr>
            <w:tcW w:w="5008" w:type="dxa"/>
            <w:gridSpan w:val="2"/>
            <w:tcBorders>
              <w:right w:val="double" w:sz="6" w:space="0" w:color="auto"/>
            </w:tcBorders>
          </w:tcPr>
          <w:p w14:paraId="0C47225B" w14:textId="189050D4" w:rsidR="000D6DA7" w:rsidRPr="00192FA7" w:rsidRDefault="000D6DA7" w:rsidP="0017259F">
            <w:pPr>
              <w:tabs>
                <w:tab w:val="left" w:pos="162"/>
              </w:tabs>
              <w:spacing w:before="0"/>
              <w:ind w:left="612" w:right="144" w:hanging="468"/>
            </w:pPr>
            <w:r w:rsidRPr="00192FA7">
              <w:rPr>
                <w:b/>
              </w:rPr>
              <w:t>Date:</w:t>
            </w:r>
            <w:r w:rsidR="00650E47" w:rsidRPr="00192FA7">
              <w:t xml:space="preserve">  </w:t>
            </w:r>
            <w:r w:rsidR="00CC035F" w:rsidRPr="00192FA7">
              <w:t xml:space="preserve"> </w:t>
            </w:r>
            <w:r w:rsidR="0050177E">
              <w:t>8</w:t>
            </w:r>
            <w:r w:rsidR="00410CE0">
              <w:t>/</w:t>
            </w:r>
            <w:ins w:id="0" w:author="USA" w:date="2025-08-29T17:28:00Z" w16du:dateUtc="2025-08-29T21:28:00Z">
              <w:r w:rsidR="001E5A55">
                <w:t>29</w:t>
              </w:r>
            </w:ins>
            <w:del w:id="1" w:author="USA" w:date="2025-08-29T17:28:00Z" w16du:dateUtc="2025-08-29T21:28:00Z">
              <w:r w:rsidR="0050177E" w:rsidDel="001E5A55">
                <w:delText>11</w:delText>
              </w:r>
            </w:del>
            <w:r w:rsidR="00F33736">
              <w:t>/25</w:t>
            </w:r>
          </w:p>
        </w:tc>
      </w:tr>
      <w:tr w:rsidR="000D6DA7" w:rsidRPr="007349A7" w14:paraId="093B2714" w14:textId="77777777" w:rsidTr="004A512D">
        <w:trPr>
          <w:jc w:val="center"/>
        </w:trPr>
        <w:tc>
          <w:tcPr>
            <w:tcW w:w="9378" w:type="dxa"/>
            <w:gridSpan w:val="3"/>
            <w:tcBorders>
              <w:left w:val="double" w:sz="6" w:space="0" w:color="auto"/>
              <w:right w:val="double" w:sz="6" w:space="0" w:color="auto"/>
            </w:tcBorders>
          </w:tcPr>
          <w:p w14:paraId="60CF3BEF" w14:textId="52B68A0E" w:rsidR="000D6DA7" w:rsidRPr="00192FA7" w:rsidRDefault="000D6DA7" w:rsidP="0083037A">
            <w:pPr>
              <w:pStyle w:val="BodyTextIndent"/>
              <w:ind w:left="187"/>
              <w:rPr>
                <w:bCs/>
              </w:rPr>
            </w:pPr>
            <w:r w:rsidRPr="00192FA7">
              <w:rPr>
                <w:b/>
                <w:bCs/>
              </w:rPr>
              <w:t>Document Title:</w:t>
            </w:r>
            <w:r w:rsidR="00E81F3E">
              <w:rPr>
                <w:bCs/>
              </w:rPr>
              <w:t xml:space="preserve"> </w:t>
            </w:r>
            <w:r w:rsidR="00E81F3E" w:rsidRPr="00E81F3E">
              <w:rPr>
                <w:bCs/>
                <w:szCs w:val="24"/>
                <w:lang w:eastAsia="zh-CN"/>
              </w:rPr>
              <w:t xml:space="preserve">Additional technical information for sharing studies </w:t>
            </w:r>
            <w:r w:rsidR="00E81F3E" w:rsidRPr="00E81F3E">
              <w:rPr>
                <w:bCs/>
                <w:szCs w:val="24"/>
                <w:lang w:eastAsia="zh-CN"/>
              </w:rPr>
              <w:br/>
              <w:t>under WRC-27 agenda item 1.7</w:t>
            </w:r>
          </w:p>
        </w:tc>
      </w:tr>
      <w:tr w:rsidR="000D6DA7" w:rsidRPr="007B23C0" w14:paraId="588452E5" w14:textId="77777777" w:rsidTr="004A512D">
        <w:trPr>
          <w:jc w:val="center"/>
        </w:trPr>
        <w:tc>
          <w:tcPr>
            <w:tcW w:w="4428" w:type="dxa"/>
            <w:gridSpan w:val="2"/>
            <w:tcBorders>
              <w:left w:val="double" w:sz="6" w:space="0" w:color="auto"/>
            </w:tcBorders>
          </w:tcPr>
          <w:p w14:paraId="3D56E948" w14:textId="77777777" w:rsidR="000D6DA7" w:rsidRPr="00192FA7" w:rsidRDefault="000D6DA7" w:rsidP="004A512D">
            <w:pPr>
              <w:ind w:left="144" w:right="144"/>
              <w:rPr>
                <w:b/>
              </w:rPr>
            </w:pPr>
            <w:r w:rsidRPr="00192FA7">
              <w:rPr>
                <w:b/>
              </w:rPr>
              <w:t>Author(s)/Contributors(s):</w:t>
            </w:r>
          </w:p>
          <w:p w14:paraId="0DB40365" w14:textId="7BC62B87" w:rsidR="0058660A" w:rsidRPr="00192FA7" w:rsidRDefault="0050177E" w:rsidP="0058660A">
            <w:pPr>
              <w:spacing w:before="0"/>
              <w:ind w:left="144" w:right="144"/>
              <w:rPr>
                <w:bCs/>
                <w:iCs/>
              </w:rPr>
            </w:pPr>
            <w:r>
              <w:rPr>
                <w:bCs/>
                <w:iCs/>
              </w:rPr>
              <w:t>Nicholas Shrout</w:t>
            </w:r>
          </w:p>
          <w:p w14:paraId="46D0DD62" w14:textId="7B771912" w:rsidR="000F4F73" w:rsidRPr="00192FA7" w:rsidRDefault="0050177E" w:rsidP="0058660A">
            <w:pPr>
              <w:spacing w:before="0"/>
              <w:ind w:left="144" w:right="144"/>
              <w:rPr>
                <w:bCs/>
                <w:iCs/>
              </w:rPr>
            </w:pPr>
            <w:r>
              <w:rPr>
                <w:bCs/>
                <w:iCs/>
              </w:rPr>
              <w:t>ASRI</w:t>
            </w:r>
          </w:p>
          <w:p w14:paraId="4DF2E4B3" w14:textId="77777777" w:rsidR="0058660A" w:rsidRPr="00192FA7" w:rsidRDefault="0058660A" w:rsidP="0058660A">
            <w:pPr>
              <w:spacing w:before="0"/>
              <w:ind w:right="144"/>
              <w:rPr>
                <w:bCs/>
                <w:iCs/>
              </w:rPr>
            </w:pPr>
          </w:p>
          <w:p w14:paraId="63D55015" w14:textId="77777777" w:rsidR="00A474D9" w:rsidRDefault="009A55C6" w:rsidP="000F4F73">
            <w:pPr>
              <w:spacing w:before="0"/>
              <w:ind w:left="144" w:right="144"/>
              <w:rPr>
                <w:bCs/>
                <w:iCs/>
                <w:lang w:val="it-IT"/>
              </w:rPr>
            </w:pPr>
            <w:r>
              <w:rPr>
                <w:bCs/>
                <w:iCs/>
                <w:lang w:val="it-IT"/>
              </w:rPr>
              <w:t>Kim Kolb</w:t>
            </w:r>
          </w:p>
          <w:p w14:paraId="00DFCE18" w14:textId="6BC0148D" w:rsidR="009A55C6" w:rsidRPr="00192FA7" w:rsidRDefault="009A55C6" w:rsidP="000F4F73">
            <w:pPr>
              <w:spacing w:before="0"/>
              <w:ind w:left="144" w:right="144"/>
              <w:rPr>
                <w:bCs/>
                <w:iCs/>
                <w:lang w:val="it-IT"/>
              </w:rPr>
            </w:pPr>
            <w:r>
              <w:rPr>
                <w:bCs/>
                <w:iCs/>
                <w:lang w:val="it-IT"/>
              </w:rPr>
              <w:t>Boeing</w:t>
            </w:r>
          </w:p>
        </w:tc>
        <w:tc>
          <w:tcPr>
            <w:tcW w:w="4950" w:type="dxa"/>
            <w:tcBorders>
              <w:right w:val="double" w:sz="6" w:space="0" w:color="auto"/>
            </w:tcBorders>
          </w:tcPr>
          <w:p w14:paraId="24F215C2" w14:textId="77777777" w:rsidR="000D6DA7" w:rsidRPr="009A55C6" w:rsidRDefault="000D6DA7" w:rsidP="009A55C6">
            <w:pPr>
              <w:spacing w:before="0"/>
              <w:ind w:left="144" w:right="144"/>
              <w:rPr>
                <w:bCs/>
                <w:color w:val="000000"/>
                <w:lang w:val="fr-FR"/>
              </w:rPr>
            </w:pPr>
          </w:p>
          <w:p w14:paraId="599A072C" w14:textId="0511FDBA" w:rsidR="009A55C6" w:rsidRPr="00192FA7" w:rsidRDefault="0058660A" w:rsidP="009A55C6">
            <w:pPr>
              <w:spacing w:before="0"/>
              <w:ind w:left="31" w:right="144"/>
              <w:rPr>
                <w:bCs/>
                <w:color w:val="000000"/>
                <w:lang w:val="fr-FR"/>
              </w:rPr>
            </w:pPr>
            <w:proofErr w:type="gramStart"/>
            <w:r w:rsidRPr="00192FA7">
              <w:rPr>
                <w:bCs/>
                <w:color w:val="000000"/>
                <w:lang w:val="fr-FR"/>
              </w:rPr>
              <w:t>Email:</w:t>
            </w:r>
            <w:proofErr w:type="gramEnd"/>
            <w:r w:rsidRPr="00192FA7">
              <w:rPr>
                <w:bCs/>
                <w:color w:val="000000"/>
                <w:lang w:val="fr-FR"/>
              </w:rPr>
              <w:t xml:space="preserve"> </w:t>
            </w:r>
            <w:hyperlink r:id="rId11" w:history="1">
              <w:r w:rsidR="0050177E" w:rsidRPr="009A55C6">
                <w:rPr>
                  <w:color w:val="0070C0"/>
                  <w:u w:val="single"/>
                </w:rPr>
                <w:t>njs@asri.aero</w:t>
              </w:r>
            </w:hyperlink>
          </w:p>
          <w:p w14:paraId="61233F11" w14:textId="3FF7A95A" w:rsidR="0058660A" w:rsidRPr="009A55C6" w:rsidRDefault="000F4F73" w:rsidP="009A55C6">
            <w:pPr>
              <w:spacing w:before="0"/>
              <w:ind w:left="31" w:right="144"/>
              <w:rPr>
                <w:bCs/>
                <w:color w:val="000000"/>
                <w:lang w:val="fr-FR"/>
              </w:rPr>
            </w:pPr>
            <w:r w:rsidRPr="009A55C6">
              <w:rPr>
                <w:bCs/>
                <w:color w:val="000000"/>
                <w:lang w:val="fr-FR"/>
              </w:rPr>
              <w:t xml:space="preserve">  </w:t>
            </w:r>
          </w:p>
          <w:p w14:paraId="03E051C2" w14:textId="77777777" w:rsidR="000F4F73" w:rsidRPr="009A55C6" w:rsidRDefault="000F4F73" w:rsidP="009A55C6">
            <w:pPr>
              <w:spacing w:before="0"/>
              <w:ind w:left="31" w:right="144"/>
              <w:rPr>
                <w:bCs/>
                <w:color w:val="000000"/>
                <w:lang w:val="fr-FR"/>
              </w:rPr>
            </w:pPr>
          </w:p>
          <w:p w14:paraId="70EC8BDA" w14:textId="3DBE260D" w:rsidR="009A55C6" w:rsidRPr="009A55C6" w:rsidRDefault="009A55C6" w:rsidP="009A55C6">
            <w:pPr>
              <w:spacing w:before="0"/>
              <w:ind w:left="31" w:right="144"/>
              <w:rPr>
                <w:bCs/>
                <w:color w:val="0070C0"/>
                <w:u w:val="single"/>
                <w:lang w:val="fr-FR"/>
              </w:rPr>
            </w:pPr>
            <w:proofErr w:type="gramStart"/>
            <w:r w:rsidRPr="009A55C6">
              <w:rPr>
                <w:bCs/>
                <w:color w:val="000000"/>
                <w:lang w:val="fr-FR"/>
              </w:rPr>
              <w:t>Email:</w:t>
            </w:r>
            <w:proofErr w:type="gramEnd"/>
            <w:r w:rsidRPr="009A55C6">
              <w:rPr>
                <w:bCs/>
                <w:color w:val="000000"/>
                <w:lang w:val="fr-FR"/>
              </w:rPr>
              <w:t xml:space="preserve">  </w:t>
            </w:r>
            <w:hyperlink r:id="rId12" w:history="1">
              <w:r w:rsidRPr="009A55C6">
                <w:rPr>
                  <w:color w:val="0070C0"/>
                  <w:u w:val="single"/>
                </w:rPr>
                <w:t>kim.l.kolb@boeing.com</w:t>
              </w:r>
            </w:hyperlink>
          </w:p>
          <w:p w14:paraId="4523B975" w14:textId="77777777" w:rsidR="0051744D" w:rsidRPr="009A55C6" w:rsidRDefault="0051744D" w:rsidP="009A55C6">
            <w:pPr>
              <w:spacing w:before="0"/>
              <w:ind w:left="31" w:right="144"/>
              <w:rPr>
                <w:bCs/>
                <w:color w:val="000000"/>
                <w:lang w:val="fr-FR"/>
              </w:rPr>
            </w:pPr>
          </w:p>
          <w:p w14:paraId="0E502D36" w14:textId="77777777" w:rsidR="00795449" w:rsidRPr="009A55C6" w:rsidRDefault="00795449" w:rsidP="009A55C6">
            <w:pPr>
              <w:spacing w:before="0"/>
              <w:ind w:right="144"/>
              <w:rPr>
                <w:bCs/>
                <w:color w:val="000000"/>
                <w:lang w:val="fr-FR"/>
              </w:rPr>
            </w:pPr>
          </w:p>
          <w:p w14:paraId="729EFE07" w14:textId="5726B37F" w:rsidR="004C757E" w:rsidRPr="00192FA7" w:rsidRDefault="00795449" w:rsidP="009A55C6">
            <w:pPr>
              <w:spacing w:before="0"/>
              <w:ind w:right="144"/>
              <w:rPr>
                <w:bCs/>
                <w:color w:val="000000"/>
                <w:lang w:val="fr-FR"/>
              </w:rPr>
            </w:pPr>
            <w:r w:rsidRPr="009A55C6">
              <w:rPr>
                <w:bCs/>
                <w:color w:val="000000"/>
                <w:lang w:val="fr-FR"/>
              </w:rPr>
              <w:t xml:space="preserve">  </w:t>
            </w:r>
          </w:p>
        </w:tc>
      </w:tr>
      <w:tr w:rsidR="000D6DA7" w:rsidRPr="00001E89" w14:paraId="5AE13B7D" w14:textId="77777777" w:rsidTr="004A512D">
        <w:trPr>
          <w:jc w:val="center"/>
        </w:trPr>
        <w:tc>
          <w:tcPr>
            <w:tcW w:w="9378" w:type="dxa"/>
            <w:gridSpan w:val="3"/>
            <w:tcBorders>
              <w:left w:val="double" w:sz="6" w:space="0" w:color="auto"/>
              <w:right w:val="double" w:sz="6" w:space="0" w:color="auto"/>
            </w:tcBorders>
          </w:tcPr>
          <w:p w14:paraId="676CFADF" w14:textId="67FA8FF3" w:rsidR="000D6DA7" w:rsidRPr="00192FA7" w:rsidRDefault="000D6DA7" w:rsidP="00475C63">
            <w:pPr>
              <w:spacing w:after="120"/>
              <w:ind w:left="187" w:right="144"/>
              <w:rPr>
                <w:bCs/>
              </w:rPr>
            </w:pPr>
            <w:r w:rsidRPr="00192FA7">
              <w:rPr>
                <w:b/>
              </w:rPr>
              <w:t>Purpose/Objective:</w:t>
            </w:r>
            <w:r w:rsidRPr="00192FA7">
              <w:rPr>
                <w:bCs/>
              </w:rPr>
              <w:t xml:space="preserve">  </w:t>
            </w:r>
            <w:bookmarkStart w:id="2" w:name="_Hlk30001984"/>
            <w:r w:rsidR="00647CCB" w:rsidRPr="00192FA7">
              <w:rPr>
                <w:bCs/>
              </w:rPr>
              <w:t>This contribution</w:t>
            </w:r>
            <w:r w:rsidR="006D5EFE" w:rsidRPr="00192FA7">
              <w:rPr>
                <w:bCs/>
              </w:rPr>
              <w:t xml:space="preserve"> </w:t>
            </w:r>
            <w:r w:rsidR="00E44140">
              <w:rPr>
                <w:bCs/>
              </w:rPr>
              <w:t>pr</w:t>
            </w:r>
            <w:r w:rsidR="00DA22B5">
              <w:rPr>
                <w:bCs/>
              </w:rPr>
              <w:t>esents a</w:t>
            </w:r>
            <w:bookmarkEnd w:id="2"/>
            <w:r w:rsidR="00E81F3E">
              <w:rPr>
                <w:bCs/>
              </w:rPr>
              <w:t>dditional information on radio altimeters operating in the 4.2-4.4 GHz band.</w:t>
            </w:r>
          </w:p>
        </w:tc>
      </w:tr>
      <w:tr w:rsidR="000D6DA7" w:rsidRPr="000C4B2B" w14:paraId="5194B492" w14:textId="77777777" w:rsidTr="004A512D">
        <w:trPr>
          <w:trHeight w:val="1776"/>
          <w:jc w:val="center"/>
        </w:trPr>
        <w:tc>
          <w:tcPr>
            <w:tcW w:w="9378" w:type="dxa"/>
            <w:gridSpan w:val="3"/>
            <w:tcBorders>
              <w:left w:val="double" w:sz="6" w:space="0" w:color="auto"/>
              <w:right w:val="double" w:sz="6" w:space="0" w:color="auto"/>
            </w:tcBorders>
          </w:tcPr>
          <w:p w14:paraId="0DB41BA1" w14:textId="0B4F1BD6" w:rsidR="000D6DA7" w:rsidRPr="00192FA7" w:rsidRDefault="000D6DA7" w:rsidP="00DB736D">
            <w:pPr>
              <w:spacing w:after="120"/>
              <w:ind w:left="187" w:right="144"/>
              <w:rPr>
                <w:bCs/>
                <w:lang w:val="en-US"/>
              </w:rPr>
            </w:pPr>
            <w:r w:rsidRPr="00192FA7">
              <w:rPr>
                <w:b/>
              </w:rPr>
              <w:t>Abstract:</w:t>
            </w:r>
            <w:r w:rsidR="00D30DE8" w:rsidRPr="00192FA7">
              <w:rPr>
                <w:bCs/>
              </w:rPr>
              <w:t xml:space="preserve">  </w:t>
            </w:r>
            <w:r w:rsidR="00DA22B5" w:rsidRPr="00192FA7">
              <w:rPr>
                <w:bCs/>
              </w:rPr>
              <w:t xml:space="preserve">This contribution </w:t>
            </w:r>
            <w:r w:rsidR="00E81F3E">
              <w:rPr>
                <w:bCs/>
              </w:rPr>
              <w:t>presents additional information for WP 5B’s consideration when developing their response liaison station to WP 5D concerning WRC-27 agenda item 1.7.</w:t>
            </w:r>
          </w:p>
        </w:tc>
      </w:tr>
    </w:tbl>
    <w:p w14:paraId="507A71CE" w14:textId="397F11D7" w:rsidR="00E24935" w:rsidRDefault="00E24935">
      <w:pPr>
        <w:tabs>
          <w:tab w:val="clear" w:pos="1134"/>
          <w:tab w:val="clear" w:pos="1871"/>
          <w:tab w:val="clear" w:pos="2268"/>
        </w:tabs>
        <w:overflowPunct/>
        <w:autoSpaceDE/>
        <w:autoSpaceDN/>
        <w:adjustRightInd/>
        <w:spacing w:before="0"/>
        <w:textAlignment w:val="auto"/>
      </w:pPr>
    </w:p>
    <w:p w14:paraId="07A03E6D" w14:textId="77777777" w:rsidR="007B23C0" w:rsidRDefault="007B23C0" w:rsidP="007B23C0">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7B23C0" w14:paraId="35EA9D02" w14:textId="77777777" w:rsidTr="004A512D">
        <w:trPr>
          <w:cantSplit/>
        </w:trPr>
        <w:tc>
          <w:tcPr>
            <w:tcW w:w="6487" w:type="dxa"/>
            <w:vAlign w:val="center"/>
          </w:tcPr>
          <w:p w14:paraId="29878A21" w14:textId="77777777" w:rsidR="007B23C0" w:rsidRPr="00D8032B" w:rsidRDefault="007B23C0" w:rsidP="004A512D">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FCAE61C" w14:textId="77777777" w:rsidR="007B23C0" w:rsidRDefault="007B23C0" w:rsidP="004A512D">
            <w:pPr>
              <w:shd w:val="solid" w:color="FFFFFF" w:fill="FFFFFF"/>
              <w:spacing w:before="0" w:line="240" w:lineRule="atLeast"/>
            </w:pPr>
            <w:bookmarkStart w:id="3" w:name="ditulogo"/>
            <w:bookmarkEnd w:id="3"/>
            <w:r>
              <w:rPr>
                <w:noProof/>
                <w:lang w:val="en-US"/>
              </w:rPr>
              <w:drawing>
                <wp:inline distT="0" distB="0" distL="0" distR="0" wp14:anchorId="0B90C12D" wp14:editId="747566A8">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3"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7B23C0" w:rsidRPr="0051782D" w14:paraId="447A1DC5" w14:textId="77777777" w:rsidTr="004A512D">
        <w:trPr>
          <w:cantSplit/>
        </w:trPr>
        <w:tc>
          <w:tcPr>
            <w:tcW w:w="6487" w:type="dxa"/>
            <w:tcBorders>
              <w:bottom w:val="single" w:sz="12" w:space="0" w:color="auto"/>
            </w:tcBorders>
          </w:tcPr>
          <w:p w14:paraId="04963198" w14:textId="77777777" w:rsidR="007B23C0" w:rsidRPr="00163271" w:rsidRDefault="007B23C0" w:rsidP="004A512D">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0F93BDC" w14:textId="77777777" w:rsidR="007B23C0" w:rsidRPr="0051782D" w:rsidRDefault="007B23C0" w:rsidP="004A512D">
            <w:pPr>
              <w:shd w:val="solid" w:color="FFFFFF" w:fill="FFFFFF"/>
              <w:spacing w:before="0" w:after="48" w:line="240" w:lineRule="atLeast"/>
              <w:rPr>
                <w:sz w:val="22"/>
                <w:szCs w:val="22"/>
                <w:lang w:val="en-US"/>
              </w:rPr>
            </w:pPr>
          </w:p>
        </w:tc>
      </w:tr>
      <w:tr w:rsidR="007B23C0" w14:paraId="2FAB88B8" w14:textId="77777777" w:rsidTr="004A512D">
        <w:trPr>
          <w:cantSplit/>
        </w:trPr>
        <w:tc>
          <w:tcPr>
            <w:tcW w:w="6487" w:type="dxa"/>
            <w:tcBorders>
              <w:top w:val="single" w:sz="12" w:space="0" w:color="auto"/>
            </w:tcBorders>
          </w:tcPr>
          <w:p w14:paraId="1BD4E6E9" w14:textId="77777777" w:rsidR="007B23C0" w:rsidRPr="0051782D" w:rsidRDefault="007B23C0" w:rsidP="004A512D">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1AB320A" w14:textId="77777777" w:rsidR="007B23C0" w:rsidRPr="00710D66" w:rsidRDefault="007B23C0" w:rsidP="004A512D">
            <w:pPr>
              <w:shd w:val="solid" w:color="FFFFFF" w:fill="FFFFFF"/>
              <w:spacing w:before="0" w:after="48" w:line="240" w:lineRule="atLeast"/>
              <w:rPr>
                <w:lang w:val="en-US"/>
              </w:rPr>
            </w:pPr>
          </w:p>
        </w:tc>
      </w:tr>
      <w:tr w:rsidR="007B23C0" w:rsidRPr="008024AF" w14:paraId="54EB9337" w14:textId="77777777" w:rsidTr="004A512D">
        <w:trPr>
          <w:cantSplit/>
        </w:trPr>
        <w:tc>
          <w:tcPr>
            <w:tcW w:w="6487" w:type="dxa"/>
            <w:vMerge w:val="restart"/>
          </w:tcPr>
          <w:p w14:paraId="7F171038" w14:textId="77777777" w:rsidR="007B23C0" w:rsidRPr="001D6EFE" w:rsidRDefault="007B23C0" w:rsidP="004A512D">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4" w:name="recibido"/>
            <w:bookmarkStart w:id="5" w:name="dnum" w:colFirst="1" w:colLast="1"/>
            <w:bookmarkEnd w:id="4"/>
            <w:proofErr w:type="spellStart"/>
            <w:proofErr w:type="gramStart"/>
            <w:r w:rsidRPr="001D6EFE">
              <w:rPr>
                <w:rFonts w:ascii="Verdana" w:hAnsi="Verdana"/>
                <w:sz w:val="20"/>
                <w:lang w:val="fr-FR"/>
              </w:rPr>
              <w:t>Subject</w:t>
            </w:r>
            <w:proofErr w:type="spellEnd"/>
            <w:r w:rsidRPr="001D6EFE">
              <w:rPr>
                <w:rFonts w:ascii="Verdana" w:hAnsi="Verdana"/>
                <w:sz w:val="20"/>
                <w:lang w:val="fr-FR"/>
              </w:rPr>
              <w:t>:</w:t>
            </w:r>
            <w:proofErr w:type="gramEnd"/>
            <w:r w:rsidRPr="001D6EFE">
              <w:rPr>
                <w:rFonts w:ascii="Verdana" w:hAnsi="Verdana"/>
                <w:sz w:val="20"/>
                <w:lang w:val="fr-FR"/>
              </w:rPr>
              <w:tab/>
              <w:t>WRC-27 agenda item 1.7</w:t>
            </w:r>
          </w:p>
        </w:tc>
        <w:tc>
          <w:tcPr>
            <w:tcW w:w="3402" w:type="dxa"/>
          </w:tcPr>
          <w:p w14:paraId="60DB3776" w14:textId="669A7399" w:rsidR="007B23C0" w:rsidRPr="008024AF" w:rsidRDefault="007B23C0" w:rsidP="004A512D">
            <w:pPr>
              <w:pStyle w:val="DocData"/>
              <w:framePr w:hSpace="0" w:wrap="auto" w:hAnchor="text" w:yAlign="inline"/>
              <w:rPr>
                <w:lang w:val="fr-FR"/>
              </w:rPr>
            </w:pPr>
            <w:r>
              <w:rPr>
                <w:lang w:val="fr-FR"/>
              </w:rPr>
              <w:t>Document 5</w:t>
            </w:r>
            <w:r w:rsidR="00F33736">
              <w:rPr>
                <w:lang w:val="fr-FR"/>
              </w:rPr>
              <w:t>B</w:t>
            </w:r>
            <w:r>
              <w:rPr>
                <w:lang w:val="fr-FR"/>
              </w:rPr>
              <w:t>/</w:t>
            </w:r>
            <w:r w:rsidR="00A474D9">
              <w:rPr>
                <w:lang w:val="fr-FR"/>
              </w:rPr>
              <w:t>USA</w:t>
            </w:r>
            <w:r w:rsidRPr="008024AF">
              <w:rPr>
                <w:lang w:val="fr-FR"/>
              </w:rPr>
              <w:t>-E</w:t>
            </w:r>
          </w:p>
        </w:tc>
      </w:tr>
      <w:tr w:rsidR="007B23C0" w14:paraId="3290101C" w14:textId="77777777" w:rsidTr="004A512D">
        <w:trPr>
          <w:cantSplit/>
        </w:trPr>
        <w:tc>
          <w:tcPr>
            <w:tcW w:w="6487" w:type="dxa"/>
            <w:vMerge/>
          </w:tcPr>
          <w:p w14:paraId="6C7B8DA7" w14:textId="77777777" w:rsidR="007B23C0" w:rsidRPr="008024AF" w:rsidRDefault="007B23C0" w:rsidP="004A512D">
            <w:pPr>
              <w:spacing w:before="60"/>
              <w:jc w:val="center"/>
              <w:rPr>
                <w:b/>
                <w:smallCaps/>
                <w:sz w:val="32"/>
                <w:lang w:val="fr-FR" w:eastAsia="zh-CN"/>
              </w:rPr>
            </w:pPr>
            <w:bookmarkStart w:id="6" w:name="ddate" w:colFirst="1" w:colLast="1"/>
            <w:bookmarkEnd w:id="5"/>
          </w:p>
        </w:tc>
        <w:tc>
          <w:tcPr>
            <w:tcW w:w="3402" w:type="dxa"/>
          </w:tcPr>
          <w:p w14:paraId="5AF6365A" w14:textId="66BCE81B" w:rsidR="007B23C0" w:rsidRPr="00DA70C7" w:rsidRDefault="00DA22B5" w:rsidP="004A512D">
            <w:pPr>
              <w:pStyle w:val="DocData"/>
              <w:framePr w:hSpace="0" w:wrap="auto" w:hAnchor="text" w:yAlign="inline"/>
            </w:pPr>
            <w:r>
              <w:t>Date</w:t>
            </w:r>
            <w:r w:rsidR="007B23C0">
              <w:t xml:space="preserve"> 202</w:t>
            </w:r>
            <w:r w:rsidR="00F33736">
              <w:t>5</w:t>
            </w:r>
          </w:p>
        </w:tc>
      </w:tr>
      <w:tr w:rsidR="007B23C0" w14:paraId="00A654E6" w14:textId="77777777" w:rsidTr="004A512D">
        <w:trPr>
          <w:cantSplit/>
        </w:trPr>
        <w:tc>
          <w:tcPr>
            <w:tcW w:w="6487" w:type="dxa"/>
            <w:vMerge/>
          </w:tcPr>
          <w:p w14:paraId="5BC6CDD9" w14:textId="77777777" w:rsidR="007B23C0" w:rsidRDefault="007B23C0" w:rsidP="004A512D">
            <w:pPr>
              <w:spacing w:before="60"/>
              <w:jc w:val="center"/>
              <w:rPr>
                <w:b/>
                <w:smallCaps/>
                <w:sz w:val="32"/>
                <w:lang w:eastAsia="zh-CN"/>
              </w:rPr>
            </w:pPr>
            <w:bookmarkStart w:id="7" w:name="dorlang" w:colFirst="1" w:colLast="1"/>
            <w:bookmarkEnd w:id="6"/>
          </w:p>
        </w:tc>
        <w:tc>
          <w:tcPr>
            <w:tcW w:w="3402" w:type="dxa"/>
          </w:tcPr>
          <w:p w14:paraId="74D3E934" w14:textId="77777777" w:rsidR="007B23C0" w:rsidRPr="00DA70C7" w:rsidRDefault="007B23C0" w:rsidP="004A512D">
            <w:pPr>
              <w:pStyle w:val="DocData"/>
              <w:framePr w:hSpace="0" w:wrap="auto" w:hAnchor="text" w:yAlign="inline"/>
              <w:rPr>
                <w:rFonts w:eastAsia="SimSun"/>
              </w:rPr>
            </w:pPr>
            <w:r>
              <w:rPr>
                <w:rFonts w:eastAsia="SimSun"/>
              </w:rPr>
              <w:t>English only</w:t>
            </w:r>
          </w:p>
        </w:tc>
      </w:tr>
      <w:tr w:rsidR="007B23C0" w14:paraId="75542168" w14:textId="77777777" w:rsidTr="004A512D">
        <w:trPr>
          <w:cantSplit/>
        </w:trPr>
        <w:tc>
          <w:tcPr>
            <w:tcW w:w="9889" w:type="dxa"/>
            <w:gridSpan w:val="2"/>
          </w:tcPr>
          <w:p w14:paraId="0813A957" w14:textId="288B907A" w:rsidR="007B23C0" w:rsidRDefault="00943D1A" w:rsidP="004A512D">
            <w:pPr>
              <w:pStyle w:val="Source"/>
              <w:rPr>
                <w:lang w:eastAsia="zh-CN"/>
              </w:rPr>
            </w:pPr>
            <w:bookmarkStart w:id="8" w:name="dsource" w:colFirst="0" w:colLast="0"/>
            <w:bookmarkEnd w:id="7"/>
            <w:r>
              <w:rPr>
                <w:lang w:eastAsia="zh-CN"/>
              </w:rPr>
              <w:t>United States of America</w:t>
            </w:r>
          </w:p>
        </w:tc>
      </w:tr>
      <w:tr w:rsidR="007B23C0" w14:paraId="09F7539C" w14:textId="77777777" w:rsidTr="004A512D">
        <w:trPr>
          <w:cantSplit/>
        </w:trPr>
        <w:tc>
          <w:tcPr>
            <w:tcW w:w="9889" w:type="dxa"/>
            <w:gridSpan w:val="2"/>
          </w:tcPr>
          <w:p w14:paraId="0260BAE8" w14:textId="77777777" w:rsidR="00A474D9" w:rsidRDefault="00A474D9" w:rsidP="0031259E">
            <w:pPr>
              <w:pStyle w:val="Title1"/>
              <w:jc w:val="left"/>
              <w:rPr>
                <w:caps w:val="0"/>
              </w:rPr>
            </w:pPr>
            <w:bookmarkStart w:id="9" w:name="drec" w:colFirst="0" w:colLast="0"/>
            <w:bookmarkEnd w:id="8"/>
          </w:p>
          <w:p w14:paraId="37927DF8" w14:textId="0F955756" w:rsidR="007B23C0" w:rsidRDefault="00410CE0" w:rsidP="004A512D">
            <w:pPr>
              <w:pStyle w:val="Title1"/>
              <w:rPr>
                <w:lang w:eastAsia="zh-CN"/>
              </w:rPr>
            </w:pPr>
            <w:r>
              <w:t>Additional technical information for sharing studies under WRC-27 agenda item 1.7</w:t>
            </w:r>
          </w:p>
        </w:tc>
      </w:tr>
    </w:tbl>
    <w:p w14:paraId="0052CDF7" w14:textId="77777777" w:rsidR="00A474D9" w:rsidRDefault="00A474D9">
      <w:pPr>
        <w:rPr>
          <w:b/>
        </w:rPr>
      </w:pPr>
      <w:bookmarkStart w:id="10" w:name="dtitle1" w:colFirst="0" w:colLast="0"/>
      <w:bookmarkEnd w:id="9"/>
    </w:p>
    <w:p w14:paraId="1162CF18" w14:textId="16AF97A0" w:rsidR="0050177E" w:rsidRPr="0050177E" w:rsidRDefault="0050177E" w:rsidP="0050177E">
      <w:pPr>
        <w:pStyle w:val="ListParagraph"/>
        <w:numPr>
          <w:ilvl w:val="0"/>
          <w:numId w:val="8"/>
        </w:numPr>
        <w:tabs>
          <w:tab w:val="clear" w:pos="1134"/>
          <w:tab w:val="left" w:pos="720"/>
        </w:tabs>
        <w:spacing w:before="240" w:after="240"/>
        <w:ind w:left="720" w:hanging="720"/>
        <w:rPr>
          <w:b/>
        </w:rPr>
      </w:pPr>
      <w:r w:rsidRPr="0050177E">
        <w:rPr>
          <w:b/>
        </w:rPr>
        <w:t>Introduction</w:t>
      </w:r>
    </w:p>
    <w:p w14:paraId="571CC2AE" w14:textId="02805C55" w:rsidR="0050177E" w:rsidRDefault="00F33736" w:rsidP="0050177E">
      <w:r w:rsidRPr="0050177E">
        <w:rPr>
          <w:bCs/>
        </w:rPr>
        <w:t>At the last meeting (</w:t>
      </w:r>
      <w:r w:rsidR="0050177E" w:rsidRPr="0050177E">
        <w:rPr>
          <w:bCs/>
        </w:rPr>
        <w:t>April to May</w:t>
      </w:r>
      <w:r w:rsidRPr="0050177E">
        <w:rPr>
          <w:bCs/>
        </w:rPr>
        <w:t xml:space="preserve"> 202</w:t>
      </w:r>
      <w:r w:rsidR="0050177E" w:rsidRPr="0050177E">
        <w:rPr>
          <w:bCs/>
        </w:rPr>
        <w:t>5</w:t>
      </w:r>
      <w:r w:rsidRPr="0050177E">
        <w:rPr>
          <w:bCs/>
        </w:rPr>
        <w:t xml:space="preserve">), Working Party </w:t>
      </w:r>
      <w:r w:rsidR="0050177E" w:rsidRPr="0050177E">
        <w:rPr>
          <w:bCs/>
        </w:rPr>
        <w:t xml:space="preserve">(WP) </w:t>
      </w:r>
      <w:r w:rsidRPr="0050177E">
        <w:rPr>
          <w:bCs/>
        </w:rPr>
        <w:t xml:space="preserve">5B, as a contributing group for WRC-27 agenda item 1.7, informed </w:t>
      </w:r>
      <w:r w:rsidR="0050177E" w:rsidRPr="0050177E">
        <w:rPr>
          <w:bCs/>
        </w:rPr>
        <w:t xml:space="preserve">WP 5D that </w:t>
      </w:r>
      <w:r w:rsidR="0050177E">
        <w:t xml:space="preserve">further information on radio altimeter performance in the frequency band 4 200-4 400 MHz and updates to considerations of WAIC may be provided. </w:t>
      </w:r>
    </w:p>
    <w:p w14:paraId="4E009800" w14:textId="522608D3" w:rsidR="0050177E" w:rsidRPr="0050177E" w:rsidRDefault="0050177E" w:rsidP="0050177E">
      <w:pPr>
        <w:pStyle w:val="ListParagraph"/>
        <w:numPr>
          <w:ilvl w:val="0"/>
          <w:numId w:val="8"/>
        </w:numPr>
        <w:tabs>
          <w:tab w:val="clear" w:pos="1134"/>
          <w:tab w:val="left" w:pos="720"/>
        </w:tabs>
        <w:spacing w:before="240" w:after="240"/>
        <w:ind w:left="720" w:hanging="720"/>
        <w:rPr>
          <w:b/>
        </w:rPr>
      </w:pPr>
      <w:r>
        <w:rPr>
          <w:b/>
        </w:rPr>
        <w:t>Proposal</w:t>
      </w:r>
    </w:p>
    <w:p w14:paraId="4B8C2CE0" w14:textId="53408321" w:rsidR="00F33736" w:rsidRDefault="00622FC4" w:rsidP="00F33736">
      <w:pPr>
        <w:rPr>
          <w:bCs/>
        </w:rPr>
      </w:pPr>
      <w:r>
        <w:rPr>
          <w:iCs/>
          <w:lang w:eastAsia="zh-CN"/>
        </w:rPr>
        <w:t xml:space="preserve">The </w:t>
      </w:r>
      <w:r w:rsidRPr="00A754D9">
        <w:rPr>
          <w:iCs/>
          <w:lang w:eastAsia="zh-CN"/>
        </w:rPr>
        <w:t>United States provides WP 5</w:t>
      </w:r>
      <w:r>
        <w:rPr>
          <w:iCs/>
          <w:lang w:eastAsia="zh-CN"/>
        </w:rPr>
        <w:t xml:space="preserve">B </w:t>
      </w:r>
      <w:r w:rsidR="00DA22B5">
        <w:rPr>
          <w:bCs/>
        </w:rPr>
        <w:t>a</w:t>
      </w:r>
      <w:r w:rsidR="00F33736">
        <w:rPr>
          <w:bCs/>
        </w:rPr>
        <w:t xml:space="preserve"> draft </w:t>
      </w:r>
      <w:proofErr w:type="gramStart"/>
      <w:r w:rsidR="00F33736">
        <w:rPr>
          <w:bCs/>
        </w:rPr>
        <w:t>reply</w:t>
      </w:r>
      <w:proofErr w:type="gramEnd"/>
      <w:r w:rsidR="00F33736">
        <w:rPr>
          <w:bCs/>
        </w:rPr>
        <w:t xml:space="preserve"> liaison </w:t>
      </w:r>
      <w:r>
        <w:rPr>
          <w:bCs/>
        </w:rPr>
        <w:t xml:space="preserve">for consideration to liaise </w:t>
      </w:r>
      <w:r w:rsidR="00F33736">
        <w:rPr>
          <w:bCs/>
        </w:rPr>
        <w:t xml:space="preserve">to </w:t>
      </w:r>
      <w:r>
        <w:rPr>
          <w:bCs/>
        </w:rPr>
        <w:t>WP 5D</w:t>
      </w:r>
      <w:r w:rsidR="00F33736">
        <w:rPr>
          <w:bCs/>
        </w:rPr>
        <w:t xml:space="preserve"> </w:t>
      </w:r>
      <w:r>
        <w:rPr>
          <w:bCs/>
        </w:rPr>
        <w:t xml:space="preserve">with </w:t>
      </w:r>
      <w:r>
        <w:t>further information on radio altimeter performance.</w:t>
      </w:r>
    </w:p>
    <w:p w14:paraId="662360E5" w14:textId="77777777" w:rsidR="00622FC4" w:rsidRDefault="00622FC4">
      <w:pPr>
        <w:tabs>
          <w:tab w:val="clear" w:pos="1134"/>
          <w:tab w:val="clear" w:pos="1871"/>
          <w:tab w:val="clear" w:pos="2268"/>
        </w:tabs>
        <w:overflowPunct/>
        <w:autoSpaceDE/>
        <w:autoSpaceDN/>
        <w:adjustRightInd/>
        <w:spacing w:before="0"/>
        <w:textAlignment w:val="auto"/>
        <w:rPr>
          <w:b/>
          <w:bCs/>
        </w:rPr>
      </w:pPr>
    </w:p>
    <w:p w14:paraId="0C199DAF" w14:textId="77777777" w:rsidR="00E061E2" w:rsidRPr="00F33736" w:rsidRDefault="00E061E2" w:rsidP="00E061E2">
      <w:pPr>
        <w:spacing w:before="480"/>
        <w:jc w:val="center"/>
        <w:textAlignment w:val="auto"/>
      </w:pPr>
      <w:r w:rsidRPr="00F33736">
        <w:t>______________</w:t>
      </w:r>
    </w:p>
    <w:p w14:paraId="4DC30256" w14:textId="77777777" w:rsidR="00E061E2" w:rsidRDefault="00E061E2" w:rsidP="00E061E2">
      <w:pPr>
        <w:tabs>
          <w:tab w:val="clear" w:pos="1134"/>
          <w:tab w:val="clear" w:pos="1871"/>
          <w:tab w:val="clear" w:pos="2268"/>
        </w:tabs>
        <w:overflowPunct/>
        <w:autoSpaceDE/>
        <w:autoSpaceDN/>
        <w:adjustRightInd/>
        <w:spacing w:before="0"/>
        <w:textAlignment w:val="auto"/>
        <w:rPr>
          <w:rFonts w:eastAsia="Calibri"/>
          <w:caps/>
          <w:sz w:val="28"/>
        </w:rPr>
      </w:pPr>
    </w:p>
    <w:p w14:paraId="7BF85D69" w14:textId="70D2C5AE" w:rsidR="00783B1D" w:rsidRPr="00622FC4" w:rsidRDefault="00622FC4" w:rsidP="00E061E2">
      <w:pPr>
        <w:tabs>
          <w:tab w:val="clear" w:pos="1134"/>
          <w:tab w:val="clear" w:pos="1871"/>
          <w:tab w:val="clear" w:pos="2268"/>
        </w:tabs>
        <w:overflowPunct/>
        <w:autoSpaceDE/>
        <w:autoSpaceDN/>
        <w:adjustRightInd/>
        <w:spacing w:before="0"/>
        <w:textAlignment w:val="auto"/>
        <w:rPr>
          <w:b/>
          <w:bCs/>
        </w:rPr>
      </w:pPr>
      <w:r w:rsidRPr="00622FC4">
        <w:rPr>
          <w:b/>
          <w:bCs/>
        </w:rPr>
        <w:t xml:space="preserve">ATTACHMENT </w:t>
      </w:r>
      <w:r w:rsidR="0050177E" w:rsidRPr="00622FC4">
        <w:rPr>
          <w:b/>
          <w:bCs/>
        </w:rPr>
        <w:br w:type="page"/>
      </w:r>
    </w:p>
    <w:tbl>
      <w:tblPr>
        <w:tblpPr w:leftFromText="180" w:rightFromText="180" w:horzAnchor="margin" w:tblpY="-687"/>
        <w:tblW w:w="9885" w:type="dxa"/>
        <w:tblLayout w:type="fixed"/>
        <w:tblLook w:val="04A0" w:firstRow="1" w:lastRow="0" w:firstColumn="1" w:lastColumn="0" w:noHBand="0" w:noVBand="1"/>
      </w:tblPr>
      <w:tblGrid>
        <w:gridCol w:w="9885"/>
      </w:tblGrid>
      <w:tr w:rsidR="00F33736" w:rsidRPr="00F33736" w14:paraId="117F22AC" w14:textId="77777777" w:rsidTr="00622FC4">
        <w:trPr>
          <w:cantSplit/>
        </w:trPr>
        <w:tc>
          <w:tcPr>
            <w:tcW w:w="9885" w:type="dxa"/>
            <w:hideMark/>
          </w:tcPr>
          <w:p w14:paraId="08E698C3" w14:textId="77777777" w:rsidR="00F33736" w:rsidRPr="00F33736" w:rsidRDefault="00F33736" w:rsidP="00F33736">
            <w:pPr>
              <w:tabs>
                <w:tab w:val="left" w:pos="567"/>
                <w:tab w:val="left" w:pos="1701"/>
                <w:tab w:val="left" w:pos="2835"/>
              </w:tabs>
              <w:spacing w:before="240"/>
              <w:jc w:val="center"/>
              <w:textAlignment w:val="auto"/>
              <w:rPr>
                <w:caps/>
                <w:sz w:val="28"/>
                <w:lang w:eastAsia="zh-CN"/>
              </w:rPr>
            </w:pPr>
            <w:bookmarkStart w:id="11" w:name="_Hlk167777030"/>
            <w:bookmarkEnd w:id="10"/>
            <w:r w:rsidRPr="00F33736">
              <w:rPr>
                <w:sz w:val="28"/>
                <w:lang w:eastAsia="zh-CN"/>
              </w:rPr>
              <w:lastRenderedPageBreak/>
              <w:t xml:space="preserve">REPLY LIAISON STATEMENT TO WORKING PARTY 5D </w:t>
            </w:r>
            <w:r w:rsidRPr="00F33736">
              <w:rPr>
                <w:sz w:val="28"/>
                <w:lang w:eastAsia="zh-CN"/>
              </w:rPr>
              <w:br/>
              <w:t xml:space="preserve">(COPY FOR INFORMATION TO WORKING PARTIES 1B, 3K, 3M, </w:t>
            </w:r>
            <w:r w:rsidRPr="00F33736">
              <w:rPr>
                <w:sz w:val="28"/>
                <w:lang w:eastAsia="zh-CN"/>
              </w:rPr>
              <w:br/>
              <w:t>4A, 4C, 5A, 5C, 7B, 7C, 7D AND ICAO)</w:t>
            </w:r>
            <w:bookmarkEnd w:id="11"/>
          </w:p>
        </w:tc>
      </w:tr>
      <w:tr w:rsidR="00F33736" w:rsidRPr="00F33736" w14:paraId="23D9C3E1" w14:textId="77777777" w:rsidTr="00622FC4">
        <w:trPr>
          <w:cantSplit/>
        </w:trPr>
        <w:tc>
          <w:tcPr>
            <w:tcW w:w="9885" w:type="dxa"/>
            <w:hideMark/>
          </w:tcPr>
          <w:p w14:paraId="5561CBF1" w14:textId="52D6C982" w:rsidR="00F33736" w:rsidRPr="00F33736" w:rsidRDefault="006E2D3F" w:rsidP="00F33736">
            <w:pPr>
              <w:overflowPunct/>
              <w:autoSpaceDE/>
              <w:autoSpaceDN/>
              <w:adjustRightInd/>
              <w:spacing w:before="240"/>
              <w:jc w:val="center"/>
              <w:textAlignment w:val="auto"/>
              <w:rPr>
                <w:b/>
                <w:sz w:val="28"/>
                <w:lang w:eastAsia="zh-CN"/>
              </w:rPr>
            </w:pPr>
            <w:bookmarkStart w:id="12" w:name="_Hlk167777038"/>
            <w:r>
              <w:rPr>
                <w:b/>
                <w:sz w:val="28"/>
                <w:lang w:eastAsia="zh-CN"/>
              </w:rPr>
              <w:t>Additional</w:t>
            </w:r>
            <w:r w:rsidR="00F33736" w:rsidRPr="00F33736">
              <w:rPr>
                <w:b/>
                <w:sz w:val="28"/>
                <w:lang w:eastAsia="zh-CN"/>
              </w:rPr>
              <w:t xml:space="preserve"> technical information for sharing studies </w:t>
            </w:r>
            <w:r w:rsidR="00F33736" w:rsidRPr="00F33736">
              <w:rPr>
                <w:b/>
                <w:sz w:val="28"/>
                <w:lang w:eastAsia="zh-CN"/>
              </w:rPr>
              <w:br/>
              <w:t>under WRC-27 agenda item 1.7</w:t>
            </w:r>
            <w:bookmarkEnd w:id="12"/>
          </w:p>
        </w:tc>
      </w:tr>
    </w:tbl>
    <w:p w14:paraId="76005020" w14:textId="7844152B" w:rsidR="00F33736" w:rsidRDefault="00F33736" w:rsidP="0049138D">
      <w:pPr>
        <w:spacing w:before="360"/>
        <w:textAlignment w:val="auto"/>
      </w:pPr>
      <w:bookmarkStart w:id="13" w:name="dbreak"/>
      <w:bookmarkEnd w:id="13"/>
      <w:r w:rsidRPr="00F33736">
        <w:t xml:space="preserve">Working Party (WP) 5B </w:t>
      </w:r>
      <w:r w:rsidR="0049138D">
        <w:t>would like to thank</w:t>
      </w:r>
      <w:r w:rsidRPr="00F33736">
        <w:t xml:space="preserve"> WP 5D for its liaison statement</w:t>
      </w:r>
      <w:del w:id="14" w:author="2nd Drft Edits" w:date="2025-08-29T11:18:00Z" w16du:dateUtc="2025-08-29T15:18:00Z">
        <w:r w:rsidR="0049138D" w:rsidRPr="00AC2A5D" w:rsidDel="00AC2A5D">
          <w:rPr>
            <w:highlight w:val="cyan"/>
            <w:rPrChange w:id="15" w:author="2nd Drft Edits" w:date="2025-08-29T11:19:00Z" w16du:dateUtc="2025-08-29T15:19:00Z">
              <w:rPr/>
            </w:rPrChange>
          </w:rPr>
          <w:delText>s</w:delText>
        </w:r>
      </w:del>
      <w:r w:rsidRPr="00F33736">
        <w:t xml:space="preserve"> (Document</w:t>
      </w:r>
      <w:r w:rsidR="0049138D">
        <w:t xml:space="preserve"> </w:t>
      </w:r>
      <w:hyperlink r:id="rId14" w:history="1">
        <w:r w:rsidR="0049138D" w:rsidRPr="0049138D">
          <w:rPr>
            <w:rStyle w:val="Hyperlink"/>
          </w:rPr>
          <w:t>5B/147</w:t>
        </w:r>
      </w:hyperlink>
      <w:r w:rsidRPr="00F33736">
        <w:t xml:space="preserve">) requesting </w:t>
      </w:r>
      <w:r w:rsidR="0049138D">
        <w:t>additional information on radio altimeter performance in the frequency band 4200</w:t>
      </w:r>
      <w:ins w:id="16" w:author="2nd Drft Edits" w:date="2025-08-29T11:19:00Z" w16du:dateUtc="2025-08-29T15:19:00Z">
        <w:r w:rsidR="00AC2A5D">
          <w:t xml:space="preserve"> </w:t>
        </w:r>
      </w:ins>
      <w:r w:rsidR="0049138D">
        <w:t xml:space="preserve">- 4400 </w:t>
      </w:r>
      <w:proofErr w:type="spellStart"/>
      <w:r w:rsidR="0049138D">
        <w:t>MHz.</w:t>
      </w:r>
      <w:proofErr w:type="spellEnd"/>
      <w:r w:rsidR="0049138D">
        <w:t xml:space="preserve"> </w:t>
      </w:r>
      <w:r w:rsidR="00622FC4" w:rsidRPr="00622FC4">
        <w:t xml:space="preserve">WP 5B provides to WP 5D the following technical </w:t>
      </w:r>
      <w:r w:rsidR="00622FC4">
        <w:t>i</w:t>
      </w:r>
      <w:r w:rsidR="00622FC4" w:rsidRPr="00622FC4">
        <w:t xml:space="preserve">nformation </w:t>
      </w:r>
      <w:r w:rsidR="00622FC4">
        <w:t>regarding radio altimeters</w:t>
      </w:r>
      <w:r w:rsidR="00622FC4" w:rsidRPr="00622FC4">
        <w:t xml:space="preserve"> to </w:t>
      </w:r>
      <w:r w:rsidR="00622FC4">
        <w:t xml:space="preserve">consider when </w:t>
      </w:r>
      <w:r w:rsidR="00622FC4" w:rsidRPr="00622FC4">
        <w:t>conduct</w:t>
      </w:r>
      <w:r w:rsidR="00622FC4">
        <w:t>ing</w:t>
      </w:r>
      <w:r w:rsidR="00622FC4" w:rsidRPr="00622FC4">
        <w:t xml:space="preserve"> </w:t>
      </w:r>
      <w:del w:id="17" w:author="2nd Drft Edits" w:date="2025-08-29T11:19:00Z" w16du:dateUtc="2025-08-29T15:19:00Z">
        <w:r w:rsidR="00622FC4" w:rsidRPr="00AC2A5D" w:rsidDel="00AC2A5D">
          <w:rPr>
            <w:highlight w:val="cyan"/>
            <w:rPrChange w:id="18" w:author="2nd Drft Edits" w:date="2025-08-29T11:19:00Z" w16du:dateUtc="2025-08-29T15:19:00Z">
              <w:rPr/>
            </w:rPrChange>
          </w:rPr>
          <w:delText>sharing and</w:delText>
        </w:r>
        <w:r w:rsidR="00622FC4" w:rsidRPr="00622FC4" w:rsidDel="00AC2A5D">
          <w:delText xml:space="preserve"> </w:delText>
        </w:r>
      </w:del>
      <w:r w:rsidR="00622FC4" w:rsidRPr="00622FC4">
        <w:t>compatibility studies.</w:t>
      </w:r>
      <w:r w:rsidR="00622FC4">
        <w:t xml:space="preserve"> </w:t>
      </w:r>
    </w:p>
    <w:p w14:paraId="74C66677" w14:textId="6A61DF39" w:rsidR="00E061E2" w:rsidRPr="00E061E2" w:rsidDel="002E1AB5" w:rsidRDefault="00E061E2" w:rsidP="00E061E2">
      <w:pPr>
        <w:spacing w:after="120"/>
        <w:textAlignment w:val="auto"/>
        <w:rPr>
          <w:del w:id="19" w:author="2nd Drft Edits" w:date="2025-08-29T11:43:00Z" w16du:dateUtc="2025-08-29T15:43:00Z"/>
          <w:szCs w:val="24"/>
        </w:rPr>
      </w:pPr>
      <w:del w:id="20" w:author="2nd Drft Edits" w:date="2025-08-29T11:43:00Z" w16du:dateUtc="2025-08-29T15:43:00Z">
        <w:r w:rsidRPr="002E1AB5" w:rsidDel="002E1AB5">
          <w:rPr>
            <w:b/>
            <w:szCs w:val="24"/>
            <w:highlight w:val="cyan"/>
            <w:lang w:eastAsia="zh-CN"/>
          </w:rPr>
          <w:delText>Radio Altimeters</w:delText>
        </w:r>
      </w:del>
    </w:p>
    <w:p w14:paraId="70BDCC4C" w14:textId="38E16701" w:rsidR="00622FC4" w:rsidDel="002E1AB5" w:rsidRDefault="00622FC4" w:rsidP="00622FC4">
      <w:pPr>
        <w:rPr>
          <w:del w:id="21" w:author="2nd Drft Edits" w:date="2025-08-29T11:43:00Z" w16du:dateUtc="2025-08-29T15:43:00Z"/>
        </w:rPr>
      </w:pPr>
      <w:del w:id="22" w:author="2nd Drft Edits" w:date="2025-08-29T11:43:00Z" w16du:dateUtc="2025-08-29T15:43:00Z">
        <w:r w:rsidRPr="002E1AB5" w:rsidDel="002E1AB5">
          <w:rPr>
            <w:highlight w:val="cyan"/>
          </w:rPr>
          <w:delText>Recommendation</w:delText>
        </w:r>
        <w:r w:rsidRPr="002E1AB5" w:rsidDel="002E1AB5">
          <w:rPr>
            <w:b/>
            <w:bCs/>
            <w:highlight w:val="cyan"/>
          </w:rPr>
          <w:delText xml:space="preserve"> </w:delText>
        </w:r>
        <w:r w:rsidRPr="002E1AB5" w:rsidDel="002E1AB5">
          <w:rPr>
            <w:highlight w:val="cyan"/>
            <w:rPrChange w:id="23" w:author="2nd Drft Edits" w:date="2025-08-29T11:43:00Z" w16du:dateUtc="2025-08-29T15:43:00Z">
              <w:rPr/>
            </w:rPrChange>
          </w:rPr>
          <w:fldChar w:fldCharType="begin"/>
        </w:r>
        <w:r w:rsidRPr="002E1AB5" w:rsidDel="002E1AB5">
          <w:rPr>
            <w:highlight w:val="cyan"/>
          </w:rPr>
          <w:delInstrText>HYPERLINK "https://www.itu.int/rec/R-REC-M.2059/en"</w:delInstrText>
        </w:r>
        <w:r w:rsidRPr="00BA503E" w:rsidDel="002E1AB5">
          <w:rPr>
            <w:highlight w:val="cyan"/>
          </w:rPr>
        </w:r>
        <w:r w:rsidRPr="002E1AB5" w:rsidDel="002E1AB5">
          <w:rPr>
            <w:highlight w:val="cyan"/>
            <w:rPrChange w:id="24" w:author="2nd Drft Edits" w:date="2025-08-29T11:43:00Z" w16du:dateUtc="2025-08-29T15:43:00Z">
              <w:rPr/>
            </w:rPrChange>
          </w:rPr>
          <w:fldChar w:fldCharType="separate"/>
        </w:r>
        <w:r w:rsidRPr="002E1AB5" w:rsidDel="002E1AB5">
          <w:rPr>
            <w:rStyle w:val="Hyperlink"/>
            <w:b/>
            <w:bCs/>
            <w:highlight w:val="cyan"/>
          </w:rPr>
          <w:delText>ITU-R M.2059-0</w:delText>
        </w:r>
        <w:r w:rsidRPr="002E1AB5" w:rsidDel="002E1AB5">
          <w:rPr>
            <w:highlight w:val="cyan"/>
            <w:rPrChange w:id="25" w:author="2nd Drft Edits" w:date="2025-08-29T11:43:00Z" w16du:dateUtc="2025-08-29T15:43:00Z">
              <w:rPr/>
            </w:rPrChange>
          </w:rPr>
          <w:fldChar w:fldCharType="end"/>
        </w:r>
        <w:r w:rsidRPr="002E1AB5" w:rsidDel="002E1AB5">
          <w:rPr>
            <w:b/>
            <w:bCs/>
            <w:highlight w:val="cyan"/>
          </w:rPr>
          <w:delText xml:space="preserve"> </w:delText>
        </w:r>
        <w:r w:rsidRPr="002E1AB5" w:rsidDel="002E1AB5">
          <w:rPr>
            <w:highlight w:val="cyan"/>
          </w:rPr>
          <w:delText>provides the technical and operational characteristics, and protection criteria of radio altimeters, which operate during all phases of flight. Representative radio altimeter operational and technical characteristics are contained in Annex 1 and Annex 2; and radio altimeter protection criteria are contained in Annex 3.</w:delText>
        </w:r>
        <w:r w:rsidDel="002E1AB5">
          <w:delText xml:space="preserve"> </w:delText>
        </w:r>
      </w:del>
    </w:p>
    <w:p w14:paraId="7F2A02A0" w14:textId="4E72B96A" w:rsidR="00BF17A1" w:rsidRDefault="00622FC4" w:rsidP="00622FC4">
      <w:pPr>
        <w:rPr>
          <w:ins w:id="26" w:author="2nd Drft Edits" w:date="2025-08-29T11:23:00Z" w16du:dateUtc="2025-08-29T15:23:00Z"/>
        </w:rPr>
      </w:pPr>
      <w:del w:id="27" w:author="2nd Drft Edits" w:date="2025-08-29T11:19:00Z" w16du:dateUtc="2025-08-29T15:19:00Z">
        <w:r w:rsidRPr="00AC2A5D" w:rsidDel="00AC2A5D">
          <w:rPr>
            <w:highlight w:val="cyan"/>
          </w:rPr>
          <w:delText>It should be noted that t</w:delText>
        </w:r>
      </w:del>
      <w:ins w:id="28" w:author="2nd Drft Edits" w:date="2025-08-29T11:19:00Z" w16du:dateUtc="2025-08-29T15:19:00Z">
        <w:r w:rsidR="00AC2A5D" w:rsidRPr="00AC2A5D">
          <w:rPr>
            <w:highlight w:val="cyan"/>
          </w:rPr>
          <w:t>T</w:t>
        </w:r>
      </w:ins>
      <w:r>
        <w:t xml:space="preserve">he evaluation of potential interferers should </w:t>
      </w:r>
      <w:r w:rsidR="00BF17A1">
        <w:t xml:space="preserve">consider all altitudes </w:t>
      </w:r>
      <w:del w:id="29" w:author="2nd Drft Edits" w:date="2025-08-29T12:52:00Z" w16du:dateUtc="2025-08-29T16:52:00Z">
        <w:r w:rsidR="00BF17A1" w:rsidRPr="00816DB4" w:rsidDel="00816DB4">
          <w:rPr>
            <w:highlight w:val="cyan"/>
            <w:rPrChange w:id="30" w:author="2nd Drft Edits" w:date="2025-08-29T12:52:00Z" w16du:dateUtc="2025-08-29T16:52:00Z">
              <w:rPr/>
            </w:rPrChange>
          </w:rPr>
          <w:delText xml:space="preserve">each </w:delText>
        </w:r>
      </w:del>
      <w:r w:rsidR="00BF17A1" w:rsidRPr="00816DB4">
        <w:t>radio altimeter</w:t>
      </w:r>
      <w:ins w:id="31" w:author="2nd Drft Edits" w:date="2025-08-29T12:53:00Z" w16du:dateUtc="2025-08-29T16:53:00Z">
        <w:r w:rsidR="00816DB4" w:rsidRPr="00816DB4">
          <w:rPr>
            <w:highlight w:val="cyan"/>
          </w:rPr>
          <w:t>s</w:t>
        </w:r>
      </w:ins>
      <w:r w:rsidR="00BF17A1" w:rsidRPr="00816DB4">
        <w:t xml:space="preserve"> </w:t>
      </w:r>
      <w:del w:id="32" w:author="2nd Drft Edits" w:date="2025-08-29T12:52:00Z" w16du:dateUtc="2025-08-29T16:52:00Z">
        <w:r w:rsidR="00E061E2" w:rsidRPr="00816DB4" w:rsidDel="00816DB4">
          <w:rPr>
            <w:highlight w:val="cyan"/>
            <w:rPrChange w:id="33" w:author="2nd Drft Edits" w:date="2025-08-29T12:52:00Z" w16du:dateUtc="2025-08-29T16:52:00Z">
              <w:rPr/>
            </w:rPrChange>
          </w:rPr>
          <w:delText>model</w:delText>
        </w:r>
        <w:r w:rsidR="00E061E2" w:rsidRPr="00816DB4" w:rsidDel="00816DB4">
          <w:delText xml:space="preserve"> </w:delText>
        </w:r>
      </w:del>
      <w:r w:rsidR="00BF17A1" w:rsidRPr="00816DB4">
        <w:t>operate</w:t>
      </w:r>
      <w:del w:id="34" w:author="2nd Drft Edits" w:date="2025-08-29T12:52:00Z" w16du:dateUtc="2025-08-29T16:52:00Z">
        <w:r w:rsidR="00BF17A1" w:rsidRPr="00816DB4" w:rsidDel="00816DB4">
          <w:rPr>
            <w:highlight w:val="cyan"/>
            <w:rPrChange w:id="35" w:author="2nd Drft Edits" w:date="2025-08-29T12:52:00Z" w16du:dateUtc="2025-08-29T16:52:00Z">
              <w:rPr/>
            </w:rPrChange>
          </w:rPr>
          <w:delText>s from 0 m to the</w:delText>
        </w:r>
        <w:r w:rsidRPr="00816DB4" w:rsidDel="00816DB4">
          <w:rPr>
            <w:highlight w:val="cyan"/>
            <w:rPrChange w:id="36" w:author="2nd Drft Edits" w:date="2025-08-29T12:52:00Z" w16du:dateUtc="2025-08-29T16:52:00Z">
              <w:rPr/>
            </w:rPrChange>
          </w:rPr>
          <w:delText xml:space="preserve"> “operational altitude” in Tables 1 and 2</w:delText>
        </w:r>
      </w:del>
      <w:r w:rsidRPr="00816DB4">
        <w:rPr>
          <w:highlight w:val="cyan"/>
          <w:rPrChange w:id="37" w:author="2nd Drft Edits" w:date="2025-08-29T12:52:00Z" w16du:dateUtc="2025-08-29T16:52:00Z">
            <w:rPr/>
          </w:rPrChange>
        </w:rPr>
        <w:t>.</w:t>
      </w:r>
      <w:r>
        <w:t xml:space="preserve"> </w:t>
      </w:r>
    </w:p>
    <w:p w14:paraId="437E0853" w14:textId="1FF451F8" w:rsidR="00AC2A5D" w:rsidRPr="00AC2A5D" w:rsidDel="002E1AB5" w:rsidRDefault="00AC2A5D" w:rsidP="00622FC4">
      <w:pPr>
        <w:rPr>
          <w:del w:id="38" w:author="2nd Drft Edits" w:date="2025-08-29T11:40:00Z" w16du:dateUtc="2025-08-29T15:40:00Z"/>
        </w:rPr>
      </w:pPr>
    </w:p>
    <w:p w14:paraId="71230D01" w14:textId="7B3ACC11" w:rsidR="00AC2A5D" w:rsidRPr="00AC2A5D" w:rsidRDefault="00AC2A5D" w:rsidP="00AC2A5D">
      <w:pPr>
        <w:spacing w:after="120"/>
        <w:textAlignment w:val="auto"/>
        <w:rPr>
          <w:ins w:id="39" w:author="2nd Drft Edits" w:date="2025-08-29T11:20:00Z" w16du:dateUtc="2025-08-29T15:20:00Z"/>
          <w:szCs w:val="24"/>
        </w:rPr>
      </w:pPr>
      <w:ins w:id="40" w:author="2nd Drft Edits" w:date="2025-08-29T11:21:00Z" w16du:dateUtc="2025-08-29T15:21:00Z">
        <w:r w:rsidRPr="00AC2A5D">
          <w:rPr>
            <w:b/>
            <w:szCs w:val="24"/>
            <w:highlight w:val="cyan"/>
            <w:lang w:eastAsia="zh-CN"/>
          </w:rPr>
          <w:t xml:space="preserve">Application of </w:t>
        </w:r>
      </w:ins>
      <w:ins w:id="41" w:author="2nd Drft Edits" w:date="2025-08-29T11:20:00Z" w16du:dateUtc="2025-08-29T15:20:00Z">
        <w:r w:rsidRPr="00AC2A5D">
          <w:rPr>
            <w:b/>
            <w:szCs w:val="24"/>
            <w:highlight w:val="cyan"/>
            <w:lang w:eastAsia="zh-CN"/>
          </w:rPr>
          <w:t>Radio Altimeter Protection Criteria in Rec. ITU-R M.2059</w:t>
        </w:r>
      </w:ins>
    </w:p>
    <w:p w14:paraId="114268DD" w14:textId="7684045F" w:rsidR="00BF17A1" w:rsidRDefault="00D50CA7" w:rsidP="00622FC4">
      <w:ins w:id="42" w:author="2nd Drft Edits" w:date="2025-08-29T11:46:00Z" w16du:dateUtc="2025-08-29T15:46:00Z">
        <w:r>
          <w:rPr>
            <w:highlight w:val="cyan"/>
          </w:rPr>
          <w:t>W</w:t>
        </w:r>
      </w:ins>
      <w:ins w:id="43" w:author="2nd Drft Edits" w:date="2025-08-29T11:21:00Z" w16du:dateUtc="2025-08-29T15:21:00Z">
        <w:r w:rsidR="00AC2A5D" w:rsidRPr="00AC2A5D">
          <w:rPr>
            <w:highlight w:val="cyan"/>
          </w:rPr>
          <w:t>hen conducting studies using the protection criteria found in Rec</w:t>
        </w:r>
      </w:ins>
      <w:ins w:id="44" w:author="2nd Drft Edits" w:date="2025-08-29T11:22:00Z" w16du:dateUtc="2025-08-29T15:22:00Z">
        <w:r w:rsidR="00AC2A5D" w:rsidRPr="00AC2A5D">
          <w:rPr>
            <w:highlight w:val="cyan"/>
          </w:rPr>
          <w:t>. ITU-R M.2059</w:t>
        </w:r>
      </w:ins>
      <w:ins w:id="45" w:author="2nd Drft Edits" w:date="2025-08-29T11:46:00Z" w16du:dateUtc="2025-08-29T15:46:00Z">
        <w:r>
          <w:rPr>
            <w:highlight w:val="cyan"/>
          </w:rPr>
          <w:t xml:space="preserve">, </w:t>
        </w:r>
      </w:ins>
      <w:del w:id="46" w:author="2nd Drft Edits" w:date="2025-08-29T11:22:00Z" w16du:dateUtc="2025-08-29T15:22:00Z">
        <w:r w:rsidR="00BF17A1" w:rsidRPr="00AC2A5D" w:rsidDel="00AC2A5D">
          <w:rPr>
            <w:highlight w:val="cyan"/>
          </w:rPr>
          <w:delText>For each radio altimeter model,</w:delText>
        </w:r>
      </w:del>
      <w:del w:id="47" w:author="2nd Drft Edits" w:date="2025-08-29T11:46:00Z" w16du:dateUtc="2025-08-29T15:46:00Z">
        <w:r w:rsidR="00BF17A1" w:rsidDel="00D50CA7">
          <w:delText xml:space="preserve"> </w:delText>
        </w:r>
      </w:del>
      <w:r w:rsidR="00BF17A1">
        <w:t xml:space="preserve">the protection criteria contained in Annex 3 </w:t>
      </w:r>
      <w:ins w:id="48" w:author="2nd Drft Edits" w:date="2025-08-29T11:51:00Z" w16du:dateUtc="2025-08-29T15:51:00Z">
        <w:r w:rsidRPr="00D50CA7">
          <w:rPr>
            <w:highlight w:val="cyan"/>
          </w:rPr>
          <w:t xml:space="preserve">can </w:t>
        </w:r>
      </w:ins>
      <w:ins w:id="49" w:author="2nd Drft Edits" w:date="2025-08-29T11:52:00Z" w16du:dateUtc="2025-08-29T15:52:00Z">
        <w:r w:rsidRPr="00D50CA7">
          <w:rPr>
            <w:highlight w:val="cyan"/>
          </w:rPr>
          <w:t xml:space="preserve">be assumed to </w:t>
        </w:r>
      </w:ins>
      <w:del w:id="50" w:author="2nd Drft Edits" w:date="2025-08-29T11:22:00Z" w16du:dateUtc="2025-08-29T15:22:00Z">
        <w:r w:rsidR="00BF17A1" w:rsidRPr="00D50CA7" w:rsidDel="00AC2A5D">
          <w:rPr>
            <w:highlight w:val="cyan"/>
          </w:rPr>
          <w:delText xml:space="preserve">should be applied </w:delText>
        </w:r>
      </w:del>
      <w:del w:id="51" w:author="2nd Drft Edits" w:date="2025-08-29T11:46:00Z" w16du:dateUtc="2025-08-29T15:46:00Z">
        <w:r w:rsidR="00BF17A1" w:rsidRPr="00D50CA7" w:rsidDel="00D50CA7">
          <w:rPr>
            <w:highlight w:val="cyan"/>
          </w:rPr>
          <w:delText>as provided</w:delText>
        </w:r>
      </w:del>
      <w:ins w:id="52" w:author="2nd Drft Edits" w:date="2025-08-29T11:46:00Z" w16du:dateUtc="2025-08-29T15:46:00Z">
        <w:r w:rsidRPr="00D50CA7">
          <w:rPr>
            <w:highlight w:val="cyan"/>
          </w:rPr>
          <w:t>appl</w:t>
        </w:r>
      </w:ins>
      <w:ins w:id="53" w:author="2nd Drft Edits" w:date="2025-08-29T11:52:00Z" w16du:dateUtc="2025-08-29T15:52:00Z">
        <w:r w:rsidRPr="00D50CA7">
          <w:rPr>
            <w:highlight w:val="cyan"/>
          </w:rPr>
          <w:t>y</w:t>
        </w:r>
      </w:ins>
      <w:r w:rsidR="00BF17A1">
        <w:t xml:space="preserve"> from </w:t>
      </w:r>
      <w:r w:rsidR="00BF17A1" w:rsidRPr="00BF17A1">
        <w:t xml:space="preserve">the </w:t>
      </w:r>
      <w:ins w:id="54" w:author="2nd Drft Edits" w:date="2025-08-29T11:52:00Z" w16du:dateUtc="2025-08-29T15:52:00Z">
        <w:r>
          <w:t>“</w:t>
        </w:r>
      </w:ins>
      <w:r w:rsidR="00BF17A1" w:rsidRPr="00BF17A1">
        <w:t>upper limit of the “Range of reported altitude”</w:t>
      </w:r>
      <w:ins w:id="55" w:author="2nd Drft Edits" w:date="2025-08-29T11:52:00Z" w16du:dateUtc="2025-08-29T15:52:00Z">
        <w:r>
          <w:t>”</w:t>
        </w:r>
      </w:ins>
      <w:r w:rsidR="00BF17A1" w:rsidRPr="00BF17A1">
        <w:t xml:space="preserve"> </w:t>
      </w:r>
      <w:r w:rsidR="00E061E2">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rsidR="00E061E2">
        <w:rPr>
          <w:lang w:eastAsia="zh-CN"/>
        </w:rPr>
        <w:t xml:space="preserve">) </w:t>
      </w:r>
      <w:r w:rsidR="00BF17A1" w:rsidRPr="00BF17A1">
        <w:t xml:space="preserve">to the “Operational Altitude” </w:t>
      </w:r>
      <w:r w:rsidR="006F292A">
        <w:t>(</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r w:rsidR="006F292A">
        <w:rPr>
          <w:lang w:eastAsia="zh-CN"/>
        </w:rPr>
        <w:t xml:space="preserve">) </w:t>
      </w:r>
      <w:r w:rsidR="00BF17A1" w:rsidRPr="00BF17A1">
        <w:t>stipulated in Tables 1 and 2 of the Rec</w:t>
      </w:r>
      <w:del w:id="56" w:author="2nd Drft Edits" w:date="2025-08-29T11:53:00Z" w16du:dateUtc="2025-08-29T15:53:00Z">
        <w:r w:rsidR="00BF17A1" w:rsidRPr="00D50CA7" w:rsidDel="00D50CA7">
          <w:rPr>
            <w:highlight w:val="cyan"/>
            <w:rPrChange w:id="57" w:author="2nd Drft Edits" w:date="2025-08-29T11:53:00Z" w16du:dateUtc="2025-08-29T15:53:00Z">
              <w:rPr/>
            </w:rPrChange>
          </w:rPr>
          <w:delText>ommendation</w:delText>
        </w:r>
      </w:del>
      <w:r w:rsidR="00BF17A1">
        <w:t>. F</w:t>
      </w:r>
      <w:r w:rsidR="00BF17A1" w:rsidRPr="00BF17A1">
        <w:t xml:space="preserve">or altitudes less than the </w:t>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r w:rsidR="00BF17A1">
        <w:t xml:space="preserve">, an altitude </w:t>
      </w:r>
      <w:r w:rsidR="00BF17A1" w:rsidRPr="00BF17A1">
        <w:t>adjustment factor</w:t>
      </w:r>
      <w:r w:rsidR="00BF17A1">
        <w:t xml:space="preserve"> </w:t>
      </w:r>
      <w:r w:rsidR="00D90376">
        <w:t>(</w:t>
      </w:r>
      <m:oMath>
        <m:r>
          <w:rPr>
            <w:rFonts w:ascii="Cambria Math" w:hAnsi="Cambria Math"/>
            <w:szCs w:val="24"/>
          </w:rPr>
          <m:t>AAF(Alt)</m:t>
        </m:r>
      </m:oMath>
      <w:r w:rsidR="00D90376">
        <w:rPr>
          <w:szCs w:val="24"/>
        </w:rPr>
        <w:t>)</w:t>
      </w:r>
      <w:r w:rsidR="00E061E2">
        <w:rPr>
          <w:szCs w:val="24"/>
        </w:rPr>
        <w:t xml:space="preserve"> </w:t>
      </w:r>
      <w:del w:id="58" w:author="2nd Drft Edits" w:date="2025-08-29T11:25:00Z" w16du:dateUtc="2025-08-29T15:25:00Z">
        <w:r w:rsidR="00BF17A1" w:rsidRPr="00816DB4" w:rsidDel="00E91D15">
          <w:rPr>
            <w:highlight w:val="cyan"/>
            <w:rPrChange w:id="59" w:author="2nd Drft Edits" w:date="2025-08-29T12:53:00Z" w16du:dateUtc="2025-08-29T16:53:00Z">
              <w:rPr/>
            </w:rPrChange>
          </w:rPr>
          <w:delText xml:space="preserve">should </w:delText>
        </w:r>
      </w:del>
      <w:ins w:id="60" w:author="2nd Drft Edits" w:date="2025-08-29T12:53:00Z" w16du:dateUtc="2025-08-29T16:53:00Z">
        <w:r w:rsidR="00816DB4" w:rsidRPr="00816DB4">
          <w:rPr>
            <w:highlight w:val="cyan"/>
            <w:rPrChange w:id="61" w:author="2nd Drft Edits" w:date="2025-08-29T12:53:00Z" w16du:dateUtc="2025-08-29T16:53:00Z">
              <w:rPr/>
            </w:rPrChange>
          </w:rPr>
          <w:t>may</w:t>
        </w:r>
      </w:ins>
      <w:ins w:id="62" w:author="2nd Drft Edits" w:date="2025-08-29T11:25:00Z" w16du:dateUtc="2025-08-29T15:25:00Z">
        <w:r w:rsidR="00E91D15">
          <w:t xml:space="preserve"> </w:t>
        </w:r>
      </w:ins>
      <w:r w:rsidR="00BF17A1">
        <w:t xml:space="preserve">be considered. </w:t>
      </w:r>
    </w:p>
    <w:p w14:paraId="67C8577B" w14:textId="039EC74D" w:rsidR="00E061E2" w:rsidRPr="00E061E2" w:rsidDel="002E1AB5" w:rsidRDefault="00E061E2" w:rsidP="00E061E2">
      <w:pPr>
        <w:spacing w:after="120"/>
        <w:textAlignment w:val="auto"/>
        <w:rPr>
          <w:del w:id="63" w:author="2nd Drft Edits" w:date="2025-08-29T11:42:00Z" w16du:dateUtc="2025-08-29T15:42:00Z"/>
          <w:szCs w:val="24"/>
        </w:rPr>
      </w:pPr>
      <w:del w:id="64" w:author="2nd Drft Edits" w:date="2025-08-29T11:42:00Z" w16du:dateUtc="2025-08-29T15:42:00Z">
        <w:r w:rsidRPr="00D50CA7" w:rsidDel="002E1AB5">
          <w:rPr>
            <w:b/>
            <w:szCs w:val="24"/>
            <w:highlight w:val="cyan"/>
            <w:lang w:eastAsia="zh-CN"/>
          </w:rPr>
          <w:delText>Altitude Adjustment Factor</w:delText>
        </w:r>
      </w:del>
    </w:p>
    <w:p w14:paraId="1778FFAC" w14:textId="69122B45" w:rsidR="00E061E2" w:rsidRPr="00E91D15" w:rsidDel="00E91D15" w:rsidRDefault="00E061E2" w:rsidP="00E061E2">
      <w:pPr>
        <w:textAlignment w:val="auto"/>
        <w:rPr>
          <w:del w:id="65" w:author="2nd Drft Edits" w:date="2025-08-29T11:28:00Z" w16du:dateUtc="2025-08-29T15:28:00Z"/>
          <w:highlight w:val="cyan"/>
        </w:rPr>
      </w:pPr>
      <w:del w:id="66" w:author="2nd Drft Edits" w:date="2025-08-29T11:40:00Z" w16du:dateUtc="2025-08-29T15:40:00Z">
        <w:r w:rsidRPr="002E1AB5" w:rsidDel="002E1AB5">
          <w:rPr>
            <w:highlight w:val="cyan"/>
          </w:rPr>
          <w:delText xml:space="preserve">The </w:delText>
        </w:r>
      </w:del>
      <w:ins w:id="67" w:author="2nd Drft Edits" w:date="2025-08-29T11:40:00Z" w16du:dateUtc="2025-08-29T15:40:00Z">
        <w:r w:rsidR="002E1AB5" w:rsidRPr="002E1AB5">
          <w:rPr>
            <w:highlight w:val="cyan"/>
          </w:rPr>
          <w:t>An</w:t>
        </w:r>
        <w:r w:rsidR="002E1AB5" w:rsidRPr="00E061E2">
          <w:t xml:space="preserve"> </w:t>
        </w:r>
      </w:ins>
      <m:oMath>
        <m:r>
          <w:rPr>
            <w:rFonts w:ascii="Cambria Math" w:hAnsi="Cambria Math"/>
            <w:szCs w:val="24"/>
          </w:rPr>
          <m:t>AAF(Alt)</m:t>
        </m:r>
      </m:oMath>
      <w:r w:rsidRPr="00E061E2">
        <w:t xml:space="preserve"> </w:t>
      </w:r>
      <w:del w:id="68" w:author="2nd Drft Edits" w:date="2025-08-29T11:37:00Z" w16du:dateUtc="2025-08-29T15:37:00Z">
        <w:r w:rsidRPr="002E1AB5" w:rsidDel="002E1AB5">
          <w:rPr>
            <w:highlight w:val="cyan"/>
            <w:rPrChange w:id="69" w:author="2nd Drft Edits" w:date="2025-08-29T11:37:00Z" w16du:dateUtc="2025-08-29T15:37:00Z">
              <w:rPr/>
            </w:rPrChange>
          </w:rPr>
          <w:delText xml:space="preserve">is </w:delText>
        </w:r>
      </w:del>
      <w:ins w:id="70" w:author="2nd Drft Edits" w:date="2025-08-29T11:37:00Z" w16du:dateUtc="2025-08-29T15:37:00Z">
        <w:r w:rsidR="002E1AB5" w:rsidRPr="002E1AB5">
          <w:rPr>
            <w:highlight w:val="cyan"/>
            <w:rPrChange w:id="71" w:author="2nd Drft Edits" w:date="2025-08-29T11:37:00Z" w16du:dateUtc="2025-08-29T15:37:00Z">
              <w:rPr/>
            </w:rPrChange>
          </w:rPr>
          <w:t>can be</w:t>
        </w:r>
        <w:r w:rsidR="002E1AB5" w:rsidRPr="00E061E2">
          <w:t xml:space="preserve"> </w:t>
        </w:r>
      </w:ins>
      <w:r w:rsidRPr="00E061E2">
        <w:t>used to approximate the</w:t>
      </w:r>
      <w:ins w:id="72" w:author="2nd Drft Edits" w:date="2025-08-29T11:26:00Z" w16du:dateUtc="2025-08-29T15:26:00Z">
        <w:r w:rsidR="00E91D15">
          <w:t xml:space="preserve"> </w:t>
        </w:r>
        <w:r w:rsidR="00E91D15" w:rsidRPr="00E91D15">
          <w:rPr>
            <w:highlight w:val="cyan"/>
          </w:rPr>
          <w:t>assumed</w:t>
        </w:r>
      </w:ins>
      <w:r w:rsidRPr="00E061E2">
        <w:t xml:space="preserve"> radio altimeters </w:t>
      </w:r>
      <w:ins w:id="73" w:author="2nd Drft Edits" w:date="2025-08-29T11:26:00Z" w16du:dateUtc="2025-08-29T15:26:00Z">
        <w:r w:rsidR="00E91D15" w:rsidRPr="00E91D15">
          <w:rPr>
            <w:highlight w:val="cyan"/>
          </w:rPr>
          <w:t>behaviour of</w:t>
        </w:r>
        <w:r w:rsidR="00E91D15">
          <w:t xml:space="preserve"> </w:t>
        </w:r>
      </w:ins>
      <w:r w:rsidRPr="00E061E2">
        <w:t xml:space="preserve">improved resilience to interfering signals at lower altitudes. This </w:t>
      </w:r>
      <m:oMath>
        <m:r>
          <w:ins w:id="74" w:author="2nd Drft Edits" w:date="2025-08-29T11:27:00Z" w16du:dateUtc="2025-08-29T15:27:00Z">
            <w:rPr>
              <w:rFonts w:ascii="Cambria Math" w:hAnsi="Cambria Math"/>
              <w:szCs w:val="24"/>
              <w:highlight w:val="cyan"/>
            </w:rPr>
            <m:t>AAF(Alt)</m:t>
          </w:ins>
        </m:r>
      </m:oMath>
      <w:ins w:id="75" w:author="2nd Drft Edits" w:date="2025-08-29T11:27:00Z" w16du:dateUtc="2025-08-29T15:27:00Z">
        <w:r w:rsidR="00E91D15" w:rsidRPr="00E91D15">
          <w:rPr>
            <w:highlight w:val="cyan"/>
          </w:rPr>
          <w:t xml:space="preserve"> </w:t>
        </w:r>
      </w:ins>
      <w:del w:id="76" w:author="2nd Drft Edits" w:date="2025-08-29T11:27:00Z" w16du:dateUtc="2025-08-29T15:27:00Z">
        <w:r w:rsidRPr="00E91D15" w:rsidDel="00E91D15">
          <w:rPr>
            <w:highlight w:val="cyan"/>
          </w:rPr>
          <w:delText xml:space="preserve">assumption is supported </w:delText>
        </w:r>
      </w:del>
      <w:ins w:id="77" w:author="2nd Drft Edits" w:date="2025-08-29T11:27:00Z" w16du:dateUtc="2025-08-29T15:27:00Z">
        <w:r w:rsidR="00E91D15" w:rsidRPr="00E91D15">
          <w:rPr>
            <w:highlight w:val="cyan"/>
          </w:rPr>
          <w:t xml:space="preserve">can be empirically derived based on </w:t>
        </w:r>
      </w:ins>
      <w:del w:id="78" w:author="2nd Drft Edits" w:date="2025-08-29T11:27:00Z" w16du:dateUtc="2025-08-29T15:27:00Z">
        <w:r w:rsidRPr="00E91D15" w:rsidDel="00E91D15">
          <w:rPr>
            <w:highlight w:val="cyan"/>
          </w:rPr>
          <w:delText>by</w:delText>
        </w:r>
        <w:r w:rsidRPr="00E061E2" w:rsidDel="00E91D15">
          <w:delText xml:space="preserve"> </w:delText>
        </w:r>
      </w:del>
      <w:r w:rsidRPr="00E061E2">
        <w:t>publicly available test data, including radio altimeter breakpoints and interference tolerance thresholds from Annex 3.6 of the Report on the 34th meeting of Working Party 5B (</w:t>
      </w:r>
      <w:r w:rsidR="00D50CA7" w:rsidRPr="00D50CA7">
        <w:rPr>
          <w:highlight w:val="cyan"/>
        </w:rPr>
        <w:fldChar w:fldCharType="begin"/>
      </w:r>
      <w:r w:rsidR="00D50CA7" w:rsidRPr="00D50CA7">
        <w:rPr>
          <w:highlight w:val="cyan"/>
        </w:rPr>
        <w:instrText>HYPERLINK "https://www.itu.int/dms_ties/itu-r/md/23/wp5b/c/R23-WP5B-C-0315!H3-N03.06!MSW-E.docx"</w:instrText>
      </w:r>
      <w:r w:rsidR="00D50CA7" w:rsidRPr="00D50CA7">
        <w:rPr>
          <w:highlight w:val="cyan"/>
        </w:rPr>
      </w:r>
      <w:r w:rsidR="00D50CA7" w:rsidRPr="00D50CA7">
        <w:rPr>
          <w:highlight w:val="cyan"/>
        </w:rPr>
        <w:fldChar w:fldCharType="separate"/>
      </w:r>
      <w:ins w:id="79" w:author="2nd Drft Edits" w:date="2025-08-29T11:48:00Z" w16du:dateUtc="2025-08-29T15:48:00Z">
        <w:r w:rsidRPr="00D50CA7">
          <w:rPr>
            <w:rStyle w:val="Hyperlink"/>
            <w:highlight w:val="cyan"/>
          </w:rPr>
          <w:t>5B/315</w:t>
        </w:r>
        <w:r w:rsidR="00D50CA7" w:rsidRPr="00D50CA7">
          <w:rPr>
            <w:highlight w:val="cyan"/>
          </w:rPr>
          <w:fldChar w:fldCharType="end"/>
        </w:r>
      </w:ins>
      <w:r w:rsidRPr="00D50CA7">
        <w:rPr>
          <w:highlight w:val="cyan"/>
        </w:rPr>
        <w:t>)</w:t>
      </w:r>
      <w:ins w:id="80" w:author="2nd Drft Edits" w:date="2025-08-29T12:54:00Z" w16du:dateUtc="2025-08-29T16:54:00Z">
        <w:r w:rsidR="00816DB4" w:rsidRPr="00816DB4">
          <w:rPr>
            <w:highlight w:val="yellow"/>
          </w:rPr>
          <w:t xml:space="preserve"> </w:t>
        </w:r>
        <w:r w:rsidR="00816DB4" w:rsidRPr="00816DB4">
          <w:rPr>
            <w:i/>
            <w:iCs/>
            <w:highlight w:val="yellow"/>
          </w:rPr>
          <w:t>[Editor’s Note: May need to update with new WP5B Report Annex]</w:t>
        </w:r>
      </w:ins>
      <w:del w:id="81" w:author="2nd Drft Edits" w:date="2025-08-29T11:49:00Z" w16du:dateUtc="2025-08-29T15:49:00Z">
        <w:r w:rsidRPr="00D50CA7" w:rsidDel="00D50CA7">
          <w:rPr>
            <w:highlight w:val="cyan"/>
          </w:rPr>
          <w:delText>, which show that radio altimeters are typically more resilient to interference at lower altitudes</w:delText>
        </w:r>
      </w:del>
      <w:r w:rsidRPr="00D50CA7">
        <w:rPr>
          <w:highlight w:val="cyan"/>
        </w:rPr>
        <w:t>.</w:t>
      </w:r>
      <w:r w:rsidRPr="00E061E2">
        <w:t xml:space="preserve"> </w:t>
      </w:r>
      <w:del w:id="82" w:author="2nd Drft Edits" w:date="2025-08-29T11:28:00Z" w16du:dateUtc="2025-08-29T15:28:00Z">
        <w:r w:rsidRPr="00E91D15" w:rsidDel="00E91D15">
          <w:rPr>
            <w:highlight w:val="cyan"/>
          </w:rPr>
          <w:delText>This increased resilience is assumed to occur primarily due to two mechanisms: (1) the received signal is typically stronger at lower altitudes due to a reduction in signal loop loss, and (2) the receiver may implement automatic gain control, which reduces sensitivity to undesired signals as the desired signal strength increases.</w:delText>
        </w:r>
      </w:del>
    </w:p>
    <w:p w14:paraId="32EEC95C" w14:textId="1CAF4F90" w:rsidR="00E061E2" w:rsidRPr="00E061E2" w:rsidRDefault="00E061E2" w:rsidP="00E91D15">
      <w:pPr>
        <w:textAlignment w:val="auto"/>
      </w:pPr>
      <w:del w:id="83" w:author="2nd Drft Edits" w:date="2025-08-29T11:28:00Z" w16du:dateUtc="2025-08-29T15:28:00Z">
        <w:r w:rsidRPr="00E91D15" w:rsidDel="00E91D15">
          <w:rPr>
            <w:highlight w:val="cyan"/>
          </w:rPr>
          <w:delText>For all altimeter models and all three failure modes t</w:delText>
        </w:r>
      </w:del>
      <w:ins w:id="84" w:author="2nd Drft Edits" w:date="2025-08-29T11:28:00Z" w16du:dateUtc="2025-08-29T15:28:00Z">
        <w:r w:rsidR="00E91D15" w:rsidRPr="00E91D15">
          <w:rPr>
            <w:highlight w:val="cyan"/>
          </w:rPr>
          <w:t>T</w:t>
        </w:r>
      </w:ins>
      <w:r w:rsidRPr="00E061E2">
        <w:t xml:space="preserve">he </w:t>
      </w:r>
      <m:oMath>
        <m:r>
          <w:rPr>
            <w:rFonts w:ascii="Cambria Math" w:hAnsi="Cambria Math"/>
            <w:szCs w:val="24"/>
          </w:rPr>
          <m:t>AAF(Alt)</m:t>
        </m:r>
      </m:oMath>
      <w:r w:rsidRPr="00E061E2">
        <w:rPr>
          <w:szCs w:val="24"/>
        </w:rPr>
        <w:t xml:space="preserve"> </w:t>
      </w:r>
      <w:del w:id="85" w:author="2nd Drft Edits" w:date="2025-08-29T11:28:00Z" w16du:dateUtc="2025-08-29T15:28:00Z">
        <w:r w:rsidRPr="00E91D15" w:rsidDel="00E91D15">
          <w:rPr>
            <w:szCs w:val="24"/>
            <w:highlight w:val="cyan"/>
          </w:rPr>
          <w:delText xml:space="preserve">is </w:delText>
        </w:r>
      </w:del>
      <w:ins w:id="86" w:author="2nd Drft Edits" w:date="2025-08-29T11:28:00Z" w16du:dateUtc="2025-08-29T15:28:00Z">
        <w:r w:rsidR="00E91D15" w:rsidRPr="00E91D15">
          <w:rPr>
            <w:szCs w:val="24"/>
            <w:highlight w:val="cyan"/>
          </w:rPr>
          <w:t>can be</w:t>
        </w:r>
        <w:r w:rsidR="00E91D15" w:rsidRPr="00E061E2">
          <w:rPr>
            <w:szCs w:val="24"/>
          </w:rPr>
          <w:t xml:space="preserve"> </w:t>
        </w:r>
      </w:ins>
      <w:r w:rsidRPr="00E061E2">
        <w:t xml:space="preserve">assumed to follow </w:t>
      </w:r>
      <w:r w:rsidR="006F292A">
        <w:t xml:space="preserve">the </w:t>
      </w:r>
      <w:del w:id="87" w:author="2nd Drft Edits" w:date="2025-08-29T11:28:00Z" w16du:dateUtc="2025-08-29T15:28:00Z">
        <w:r w:rsidR="006F292A" w:rsidRPr="00E91D15" w:rsidDel="00E91D15">
          <w:rPr>
            <w:highlight w:val="cyan"/>
          </w:rPr>
          <w:delText xml:space="preserve">following </w:delText>
        </w:r>
      </w:del>
      <w:ins w:id="88" w:author="2nd Drft Edits" w:date="2025-08-29T11:28:00Z" w16du:dateUtc="2025-08-29T15:28:00Z">
        <w:r w:rsidR="00E91D15" w:rsidRPr="00E91D15">
          <w:rPr>
            <w:highlight w:val="cyan"/>
          </w:rPr>
          <w:t>below</w:t>
        </w:r>
        <w:r w:rsidR="00E91D15">
          <w:t xml:space="preserve"> </w:t>
        </w:r>
      </w:ins>
      <w:r w:rsidR="006F292A">
        <w:t>e</w:t>
      </w:r>
      <w:r w:rsidRPr="00E061E2">
        <w:t>quation</w:t>
      </w:r>
      <w:r>
        <w:t>.</w:t>
      </w:r>
    </w:p>
    <w:p w14:paraId="2EC3F8C3" w14:textId="29CED468" w:rsidR="006F292A" w:rsidRPr="006F292A" w:rsidRDefault="00E061E2" w:rsidP="00E061E2">
      <w:pPr>
        <w:pStyle w:val="Equation"/>
        <w:tabs>
          <w:tab w:val="clear" w:pos="4820"/>
          <w:tab w:val="clear" w:pos="9639"/>
        </w:tabs>
        <w:ind w:left="1080" w:firstLine="360"/>
        <w:rPr>
          <w:szCs w:val="24"/>
        </w:rPr>
      </w:pPr>
      <m:oMath>
        <m:r>
          <w:rPr>
            <w:rFonts w:ascii="Cambria Math" w:hAnsi="Cambria Math"/>
            <w:szCs w:val="24"/>
          </w:rPr>
          <m:t>AAF</m:t>
        </m:r>
        <m:d>
          <m:dPr>
            <m:ctrlPr>
              <w:rPr>
                <w:rFonts w:ascii="Cambria Math" w:hAnsi="Cambria Math"/>
                <w:szCs w:val="24"/>
              </w:rPr>
            </m:ctrlPr>
          </m:dPr>
          <m:e>
            <m:r>
              <w:rPr>
                <w:rFonts w:ascii="Cambria Math" w:hAnsi="Cambria Math"/>
                <w:szCs w:val="24"/>
              </w:rPr>
              <m:t>Alt</m:t>
            </m:r>
          </m:e>
        </m:d>
        <m:r>
          <m:rPr>
            <m:sty m:val="p"/>
          </m:rPr>
          <w:rPr>
            <w:rFonts w:ascii="Cambria Math" w:hAnsi="Cambria Math"/>
            <w:szCs w:val="24"/>
          </w:rPr>
          <m:t>≤</m:t>
        </m:r>
      </m:oMath>
      <w:r w:rsidRPr="00E061E2">
        <w:rPr>
          <w:szCs w:val="24"/>
        </w:rPr>
        <w:tab/>
      </w:r>
      <w:r w:rsidRPr="00E061E2">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r>
                  <w:del w:id="89" w:author="2nd Drft Edits" w:date="2025-08-29T11:28:00Z" w16du:dateUtc="2025-08-29T15:28:00Z">
                    <w:rPr>
                      <w:rFonts w:ascii="Cambria Math" w:hAnsi="Cambria Math"/>
                      <w:highlight w:val="cyan"/>
                      <w:lang w:eastAsia="zh-CN"/>
                    </w:rPr>
                    <m:t>10</m:t>
                  </w:del>
                </m:r>
                <m:r>
                  <w:ins w:id="90" w:author="2nd Drft Edits" w:date="2025-08-29T11:28:00Z" w16du:dateUtc="2025-08-29T15:28:00Z">
                    <w:rPr>
                      <w:rFonts w:ascii="Cambria Math" w:hAnsi="Cambria Math"/>
                      <w:highlight w:val="cyan"/>
                      <w:lang w:eastAsia="zh-CN"/>
                    </w:rPr>
                    <m:t>61</m:t>
                  </w:ins>
                </m:r>
              </m:den>
            </m:f>
          </m:e>
        </m:d>
        <m:r>
          <w:rPr>
            <w:rFonts w:ascii="Cambria Math" w:hAnsi="Cambria Math"/>
            <w:szCs w:val="24"/>
          </w:rPr>
          <m:t xml:space="preserve">, </m:t>
        </m:r>
      </m:oMath>
      <w:r w:rsidR="006F292A" w:rsidRPr="00E061E2">
        <w:rPr>
          <w:iCs/>
          <w:szCs w:val="24"/>
        </w:rPr>
        <w:tab/>
        <w:t>for</w:t>
      </w:r>
      <w:r w:rsidR="006F292A">
        <w:rPr>
          <w:iCs/>
          <w:szCs w:val="24"/>
        </w:rPr>
        <w:t>,</w:t>
      </w:r>
      <w:r w:rsidR="006F292A">
        <w:rPr>
          <w:iCs/>
          <w:szCs w:val="24"/>
        </w:rPr>
        <w:tab/>
        <w:t xml:space="preserve">0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m:t>
        </m:r>
        <m:r>
          <w:del w:id="91" w:author="2nd Drft Edits" w:date="2025-08-29T11:29:00Z" w16du:dateUtc="2025-08-29T15:29:00Z">
            <w:rPr>
              <w:rFonts w:ascii="Cambria Math" w:hAnsi="Cambria Math"/>
              <w:szCs w:val="24"/>
              <w:highlight w:val="cyan"/>
            </w:rPr>
            <m:t>10</m:t>
          </w:del>
        </m:r>
        <m:r>
          <w:ins w:id="92" w:author="2nd Drft Edits" w:date="2025-08-29T11:29:00Z" w16du:dateUtc="2025-08-29T15:29:00Z">
            <w:rPr>
              <w:rFonts w:ascii="Cambria Math" w:hAnsi="Cambria Math"/>
              <w:szCs w:val="24"/>
              <w:highlight w:val="cyan"/>
            </w:rPr>
            <m:t>61</m:t>
          </w:ins>
        </m:r>
      </m:oMath>
    </w:p>
    <w:p w14:paraId="0DAF9648" w14:textId="6EED40FA" w:rsidR="00E061E2" w:rsidRPr="00E061E2" w:rsidRDefault="006F292A" w:rsidP="002E1AB5">
      <w:pPr>
        <w:pStyle w:val="Equation"/>
        <w:tabs>
          <w:tab w:val="clear" w:pos="4820"/>
          <w:tab w:val="clear" w:pos="9639"/>
        </w:tabs>
        <w:spacing w:before="0"/>
        <w:ind w:left="1080" w:firstLine="360"/>
        <w:rPr>
          <w:szCs w:val="24"/>
        </w:rPr>
      </w:pPr>
      <w:r>
        <w:rPr>
          <w:szCs w:val="24"/>
        </w:rPr>
        <w:tab/>
      </w:r>
      <w:r>
        <w:rPr>
          <w:szCs w:val="24"/>
        </w:rPr>
        <w:tab/>
      </w:r>
      <w:r>
        <w:rPr>
          <w:szCs w:val="24"/>
        </w:rPr>
        <w:tab/>
      </w:r>
      <m:oMath>
        <m:r>
          <w:rPr>
            <w:rFonts w:ascii="Cambria Math" w:hAnsi="Cambria Math"/>
            <w:szCs w:val="24"/>
          </w:rPr>
          <m:t>IRI*log</m:t>
        </m:r>
        <m:d>
          <m:dPr>
            <m:ctrlPr>
              <w:rPr>
                <w:rFonts w:ascii="Cambria Math" w:hAnsi="Cambria Math"/>
                <w:i/>
                <w:iCs/>
                <w:szCs w:val="24"/>
              </w:rPr>
            </m:ctrlPr>
          </m:dPr>
          <m:e>
            <m:f>
              <m:fPr>
                <m:type m:val="skw"/>
                <m:ctrlPr>
                  <w:rPr>
                    <w:rFonts w:ascii="Cambria Math" w:hAnsi="Cambria Math"/>
                    <w:i/>
                    <w:iCs/>
                    <w:szCs w:val="24"/>
                  </w:rPr>
                </m:ctrlPr>
              </m:fPr>
              <m:num>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num>
              <m:den>
                <m:r>
                  <w:rPr>
                    <w:rFonts w:ascii="Cambria Math" w:hAnsi="Cambria Math"/>
                    <w:lang w:eastAsia="zh-CN"/>
                  </w:rPr>
                  <m:t>Alt</m:t>
                </m:r>
              </m:den>
            </m:f>
          </m:e>
        </m:d>
        <m:r>
          <w:rPr>
            <w:rFonts w:ascii="Cambria Math" w:hAnsi="Cambria Math"/>
            <w:szCs w:val="24"/>
          </w:rPr>
          <m:t xml:space="preserve">, </m:t>
        </m:r>
      </m:oMath>
      <w:r w:rsidR="00E061E2" w:rsidRPr="00E061E2">
        <w:rPr>
          <w:iCs/>
          <w:szCs w:val="24"/>
        </w:rPr>
        <w:tab/>
        <w:t>for</w:t>
      </w:r>
      <w:r>
        <w:rPr>
          <w:iCs/>
          <w:szCs w:val="24"/>
        </w:rPr>
        <w:t>,</w:t>
      </w:r>
      <w:r>
        <w:rPr>
          <w:iCs/>
          <w:szCs w:val="24"/>
        </w:rPr>
        <w:tab/>
      </w:r>
      <w:ins w:id="93" w:author="2nd Drft Edits" w:date="2025-08-29T11:29:00Z" w16du:dateUtc="2025-08-29T15:29:00Z">
        <w:r w:rsidR="00E91D15" w:rsidRPr="00E91D15">
          <w:rPr>
            <w:iCs/>
            <w:szCs w:val="24"/>
            <w:highlight w:val="cyan"/>
          </w:rPr>
          <w:t>61</w:t>
        </w:r>
      </w:ins>
      <w:del w:id="94" w:author="2nd Drft Edits" w:date="2025-08-29T11:29:00Z" w16du:dateUtc="2025-08-29T15:29:00Z">
        <w:r w:rsidRPr="00E91D15" w:rsidDel="00E91D15">
          <w:rPr>
            <w:iCs/>
            <w:szCs w:val="24"/>
            <w:highlight w:val="cyan"/>
          </w:rPr>
          <w:delText>10</w:delText>
        </w:r>
      </w:del>
      <w:r>
        <w:rPr>
          <w:iCs/>
          <w:szCs w:val="24"/>
        </w:rPr>
        <w:t xml:space="preserve"> </w:t>
      </w:r>
      <m:oMath>
        <m:r>
          <w:rPr>
            <w:rFonts w:ascii="Cambria Math" w:hAnsi="Cambria Math"/>
            <w:lang w:eastAsia="zh-CN"/>
          </w:rPr>
          <m:t>&lt;</m:t>
        </m:r>
        <m:r>
          <w:rPr>
            <w:rFonts w:ascii="Cambria Math" w:hAnsi="Cambria Math"/>
            <w:szCs w:val="24"/>
          </w:rPr>
          <m:t xml:space="preserve">Alt </m:t>
        </m:r>
        <m:r>
          <w:rPr>
            <w:rFonts w:ascii="Cambria Math" w:hAnsi="Cambria Math"/>
            <w:lang w:eastAsia="zh-CN"/>
          </w:rPr>
          <m:t>≤</m:t>
        </m:r>
        <m:r>
          <w:rPr>
            <w:rFonts w:ascii="Cambria Math" w:hAnsi="Cambria Math"/>
            <w:szCs w:val="24"/>
          </w:rPr>
          <m:t xml:space="preserve">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oMath>
    </w:p>
    <w:p w14:paraId="438E5769" w14:textId="20C6106B" w:rsidR="00E061E2" w:rsidRDefault="00E061E2" w:rsidP="002E1AB5">
      <w:pPr>
        <w:pStyle w:val="Equation"/>
        <w:tabs>
          <w:tab w:val="clear" w:pos="4820"/>
          <w:tab w:val="clear" w:pos="9639"/>
        </w:tabs>
        <w:spacing w:before="0"/>
        <w:rPr>
          <w:lang w:eastAsia="zh-CN"/>
        </w:rPr>
      </w:pPr>
      <w:r w:rsidRPr="00E061E2">
        <w:rPr>
          <w:szCs w:val="24"/>
        </w:rPr>
        <w:tab/>
      </w:r>
      <w:r w:rsidRPr="00E061E2">
        <w:rPr>
          <w:szCs w:val="24"/>
        </w:rPr>
        <w:tab/>
      </w:r>
      <w:r w:rsidRPr="00E061E2">
        <w:rPr>
          <w:szCs w:val="24"/>
        </w:rPr>
        <w:tab/>
        <w:t xml:space="preserve">  </w:t>
      </w:r>
      <w:r w:rsidRPr="00E061E2">
        <w:rPr>
          <w:szCs w:val="24"/>
        </w:rPr>
        <w:tab/>
      </w:r>
      <w:r w:rsidRPr="00E061E2">
        <w:rPr>
          <w:szCs w:val="24"/>
        </w:rPr>
        <w:tab/>
      </w:r>
      <m:oMath>
        <m:r>
          <m:rPr>
            <m:sty m:val="p"/>
          </m:rPr>
          <w:rPr>
            <w:rFonts w:ascii="Cambria Math" w:hAnsi="Cambria Math"/>
            <w:szCs w:val="24"/>
          </w:rPr>
          <m:t>0</m:t>
        </m:r>
      </m:oMath>
      <w:r w:rsidRPr="00E061E2">
        <w:rPr>
          <w:szCs w:val="24"/>
        </w:rPr>
        <w:t>,</w:t>
      </w:r>
      <w:r w:rsidRPr="00E061E2">
        <w:rPr>
          <w:szCs w:val="24"/>
        </w:rPr>
        <w:tab/>
      </w:r>
      <w:r w:rsidRPr="00E061E2">
        <w:rPr>
          <w:szCs w:val="24"/>
        </w:rPr>
        <w:tab/>
      </w:r>
      <w:r w:rsidRPr="00E061E2">
        <w:rPr>
          <w:szCs w:val="24"/>
        </w:rPr>
        <w:tab/>
      </w:r>
      <w:r w:rsidRPr="00E061E2">
        <w:rPr>
          <w:szCs w:val="24"/>
        </w:rPr>
        <w:tab/>
        <w:t>for</w:t>
      </w:r>
      <w:r w:rsidR="006F292A">
        <w:rPr>
          <w:szCs w:val="24"/>
        </w:rPr>
        <w:t>,</w:t>
      </w:r>
      <w:r w:rsidR="006F292A">
        <w:rPr>
          <w:szCs w:val="24"/>
        </w:rPr>
        <w:tab/>
      </w:r>
      <m:oMath>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UL</m:t>
            </m:r>
          </m:sub>
        </m:sSub>
        <m:r>
          <w:rPr>
            <w:rFonts w:ascii="Cambria Math" w:hAnsi="Cambria Math"/>
            <w:lang w:eastAsia="zh-CN"/>
          </w:rPr>
          <m:t xml:space="preserve"> &lt; Alt ≤ </m:t>
        </m:r>
        <m:sSub>
          <m:sSubPr>
            <m:ctrlPr>
              <w:rPr>
                <w:rFonts w:ascii="Cambria Math" w:hAnsi="Cambria Math"/>
                <w:i/>
                <w:lang w:eastAsia="zh-CN"/>
              </w:rPr>
            </m:ctrlPr>
          </m:sSubPr>
          <m:e>
            <m:r>
              <w:rPr>
                <w:rFonts w:ascii="Cambria Math" w:hAnsi="Cambria Math"/>
                <w:lang w:eastAsia="zh-CN"/>
              </w:rPr>
              <m:t>Alt</m:t>
            </m:r>
          </m:e>
          <m:sub>
            <m:r>
              <w:rPr>
                <w:rFonts w:ascii="Cambria Math" w:hAnsi="Cambria Math"/>
                <w:lang w:eastAsia="zh-CN"/>
              </w:rPr>
              <m:t>Op</m:t>
            </m:r>
          </m:sub>
        </m:sSub>
      </m:oMath>
    </w:p>
    <w:p w14:paraId="03B84F49" w14:textId="3F64093D" w:rsidR="00174863" w:rsidRDefault="00174863" w:rsidP="00D90376">
      <w:pPr>
        <w:pStyle w:val="Equation"/>
        <w:tabs>
          <w:tab w:val="clear" w:pos="4820"/>
          <w:tab w:val="clear" w:pos="9639"/>
        </w:tabs>
        <w:rPr>
          <w:lang w:eastAsia="zh-CN"/>
        </w:rPr>
      </w:pPr>
      <w:r>
        <w:rPr>
          <w:lang w:eastAsia="zh-CN"/>
        </w:rPr>
        <w:t>where:</w:t>
      </w:r>
    </w:p>
    <w:p w14:paraId="0DFF3C64" w14:textId="7B2C6430" w:rsidR="00174863" w:rsidRDefault="00174863" w:rsidP="00D90376">
      <w:pPr>
        <w:pStyle w:val="Equation"/>
        <w:tabs>
          <w:tab w:val="clear" w:pos="4820"/>
          <w:tab w:val="clear" w:pos="9639"/>
        </w:tabs>
        <w:rPr>
          <w:szCs w:val="24"/>
        </w:rPr>
      </w:pPr>
      <w:r>
        <w:rPr>
          <w:lang w:eastAsia="zh-CN"/>
        </w:rPr>
        <w:tab/>
      </w:r>
      <m:oMath>
        <m:r>
          <w:rPr>
            <w:rFonts w:ascii="Cambria Math" w:hAnsi="Cambria Math"/>
            <w:szCs w:val="24"/>
          </w:rPr>
          <m:t>Alt</m:t>
        </m:r>
      </m:oMath>
      <w:r>
        <w:rPr>
          <w:szCs w:val="24"/>
        </w:rPr>
        <w:t xml:space="preserve">: </w:t>
      </w:r>
      <w:r w:rsidR="00066AE6">
        <w:rPr>
          <w:szCs w:val="24"/>
        </w:rPr>
        <w:t>A</w:t>
      </w:r>
      <w:r>
        <w:rPr>
          <w:szCs w:val="24"/>
        </w:rPr>
        <w:t>ltitude of the altimeter in meters</w:t>
      </w:r>
    </w:p>
    <w:p w14:paraId="77292A86" w14:textId="142FEE97" w:rsidR="00174863" w:rsidRDefault="00174863" w:rsidP="002E1AB5">
      <w:pPr>
        <w:pStyle w:val="Equation"/>
        <w:tabs>
          <w:tab w:val="clear" w:pos="4820"/>
          <w:tab w:val="clear" w:pos="9639"/>
        </w:tabs>
        <w:spacing w:before="0"/>
        <w:rPr>
          <w:szCs w:val="24"/>
        </w:rPr>
      </w:pPr>
      <w:r>
        <w:rPr>
          <w:szCs w:val="24"/>
        </w:rPr>
        <w:lastRenderedPageBreak/>
        <w:tab/>
      </w:r>
      <w:bookmarkStart w:id="95" w:name="_Hlk205822818"/>
      <m:oMath>
        <m:r>
          <w:rPr>
            <w:rFonts w:ascii="Cambria Math" w:hAnsi="Cambria Math"/>
            <w:szCs w:val="24"/>
          </w:rPr>
          <m:t>IRI</m:t>
        </m:r>
      </m:oMath>
      <w:bookmarkEnd w:id="95"/>
      <w:r>
        <w:rPr>
          <w:szCs w:val="24"/>
        </w:rPr>
        <w:t xml:space="preserve">: </w:t>
      </w:r>
      <w:r w:rsidR="00066AE6">
        <w:rPr>
          <w:szCs w:val="24"/>
        </w:rPr>
        <w:t>A</w:t>
      </w:r>
      <w:r>
        <w:rPr>
          <w:szCs w:val="24"/>
        </w:rPr>
        <w:t>pproximated i</w:t>
      </w:r>
      <w:r w:rsidR="00066AE6">
        <w:rPr>
          <w:szCs w:val="24"/>
        </w:rPr>
        <w:t>nterference resilience i</w:t>
      </w:r>
      <w:r>
        <w:rPr>
          <w:szCs w:val="24"/>
        </w:rPr>
        <w:t xml:space="preserve">mprovement </w:t>
      </w:r>
      <w:ins w:id="96" w:author="2nd Drft Edits" w:date="2025-08-29T11:54:00Z" w16du:dateUtc="2025-08-29T15:54:00Z">
        <w:r w:rsidR="00D50CA7" w:rsidRPr="00D50CA7">
          <w:rPr>
            <w:szCs w:val="24"/>
            <w:highlight w:val="cyan"/>
          </w:rPr>
          <w:t>factor</w:t>
        </w:r>
      </w:ins>
      <w:del w:id="97" w:author="2nd Drft Edits" w:date="2025-08-29T11:54:00Z" w16du:dateUtc="2025-08-29T15:54:00Z">
        <w:r w:rsidRPr="00D50CA7" w:rsidDel="00D50CA7">
          <w:rPr>
            <w:szCs w:val="24"/>
            <w:highlight w:val="cyan"/>
          </w:rPr>
          <w:delText>per decade decreases in altitude</w:delText>
        </w:r>
      </w:del>
    </w:p>
    <w:p w14:paraId="0FE798D9" w14:textId="77777777" w:rsidR="002E1AB5" w:rsidRPr="00AC2A5D" w:rsidRDefault="002E1AB5" w:rsidP="002E1AB5">
      <w:pPr>
        <w:spacing w:after="120"/>
        <w:textAlignment w:val="auto"/>
        <w:rPr>
          <w:ins w:id="98" w:author="2nd Drft Edits" w:date="2025-08-29T11:37:00Z" w16du:dateUtc="2025-08-29T15:37:00Z"/>
          <w:szCs w:val="24"/>
        </w:rPr>
      </w:pPr>
      <w:ins w:id="99" w:author="2nd Drft Edits" w:date="2025-08-29T11:37:00Z" w16du:dateUtc="2025-08-29T15:37:00Z">
        <w:r w:rsidRPr="002E1AB5">
          <w:rPr>
            <w:b/>
            <w:szCs w:val="24"/>
            <w:highlight w:val="cyan"/>
            <w:lang w:eastAsia="zh-CN"/>
          </w:rPr>
          <w:t>Direct Use of Publicly Available Test Data</w:t>
        </w:r>
      </w:ins>
    </w:p>
    <w:p w14:paraId="67E819B1" w14:textId="4BE8BBFC" w:rsidR="002E1AB5" w:rsidRPr="00D50CA7" w:rsidRDefault="00D50CA7" w:rsidP="002E1AB5">
      <w:pPr>
        <w:textAlignment w:val="auto"/>
        <w:rPr>
          <w:ins w:id="100" w:author="2nd Drft Edits" w:date="2025-08-29T11:37:00Z" w16du:dateUtc="2025-08-29T15:37:00Z"/>
          <w:szCs w:val="24"/>
          <w:highlight w:val="cyan"/>
        </w:rPr>
      </w:pPr>
      <w:ins w:id="101" w:author="2nd Drft Edits" w:date="2025-08-29T11:50:00Z" w16du:dateUtc="2025-08-29T15:50:00Z">
        <w:r w:rsidRPr="00D50CA7">
          <w:rPr>
            <w:highlight w:val="cyan"/>
          </w:rPr>
          <w:t>Publicly available test data, including radio altimeter breakpoints and interference tolerance thresholds from Annex 3.6 of the Report on the 34th meeting of Working Party 5B (</w:t>
        </w:r>
        <w:r w:rsidRPr="00D50CA7">
          <w:rPr>
            <w:highlight w:val="cyan"/>
          </w:rPr>
          <w:fldChar w:fldCharType="begin"/>
        </w:r>
        <w:r w:rsidRPr="00D50CA7">
          <w:rPr>
            <w:highlight w:val="cyan"/>
          </w:rPr>
          <w:instrText>HYPERLINK "https://www.itu.int/dms_ties/itu-r/md/23/wp5b/c/R23-WP5B-C-0315!H3-N03.06!MSW-E.docx"</w:instrText>
        </w:r>
        <w:r w:rsidRPr="00D50CA7">
          <w:rPr>
            <w:highlight w:val="cyan"/>
          </w:rPr>
        </w:r>
        <w:r w:rsidRPr="00D50CA7">
          <w:rPr>
            <w:highlight w:val="cyan"/>
          </w:rPr>
          <w:fldChar w:fldCharType="separate"/>
        </w:r>
        <w:r w:rsidRPr="00D50CA7">
          <w:rPr>
            <w:rStyle w:val="Hyperlink"/>
            <w:highlight w:val="cyan"/>
          </w:rPr>
          <w:t>5B/315</w:t>
        </w:r>
        <w:r w:rsidRPr="00D50CA7">
          <w:rPr>
            <w:highlight w:val="cyan"/>
          </w:rPr>
          <w:fldChar w:fldCharType="end"/>
        </w:r>
        <w:r w:rsidRPr="00D50CA7">
          <w:rPr>
            <w:highlight w:val="cyan"/>
          </w:rPr>
          <w:t xml:space="preserve">) </w:t>
        </w:r>
      </w:ins>
      <w:ins w:id="102" w:author="2nd Drft Edits" w:date="2025-08-29T12:54:00Z" w16du:dateUtc="2025-08-29T16:54:00Z">
        <w:r w:rsidR="00816DB4" w:rsidRPr="00816DB4">
          <w:rPr>
            <w:i/>
            <w:iCs/>
            <w:highlight w:val="yellow"/>
          </w:rPr>
          <w:t>[Editor’s Note: May need to update with new WP5B Report Annex]</w:t>
        </w:r>
      </w:ins>
      <w:ins w:id="103" w:author="2nd Drft Edits" w:date="2025-08-29T12:55:00Z" w16du:dateUtc="2025-08-29T16:55:00Z">
        <w:r w:rsidR="00816DB4">
          <w:rPr>
            <w:i/>
            <w:iCs/>
            <w:highlight w:val="yellow"/>
          </w:rPr>
          <w:t xml:space="preserve"> </w:t>
        </w:r>
        <w:r w:rsidR="00816DB4">
          <w:rPr>
            <w:highlight w:val="cyan"/>
          </w:rPr>
          <w:t>may</w:t>
        </w:r>
      </w:ins>
      <w:ins w:id="104" w:author="2nd Drft Edits" w:date="2025-08-29T11:50:00Z" w16du:dateUtc="2025-08-29T15:50:00Z">
        <w:r w:rsidRPr="00D50CA7">
          <w:rPr>
            <w:highlight w:val="cyan"/>
          </w:rPr>
          <w:t xml:space="preserve"> be directly used </w:t>
        </w:r>
      </w:ins>
      <w:ins w:id="105" w:author="2nd Drft Edits" w:date="2025-08-29T12:55:00Z" w16du:dateUtc="2025-08-29T16:55:00Z">
        <w:r w:rsidR="00816DB4">
          <w:rPr>
            <w:highlight w:val="cyan"/>
          </w:rPr>
          <w:t>in</w:t>
        </w:r>
      </w:ins>
      <w:ins w:id="106" w:author="2nd Drft Edits" w:date="2025-08-29T11:37:00Z" w16du:dateUtc="2025-08-29T15:37:00Z">
        <w:r w:rsidR="002E1AB5" w:rsidRPr="00D50CA7">
          <w:rPr>
            <w:highlight w:val="cyan"/>
          </w:rPr>
          <w:t xml:space="preserve"> studies</w:t>
        </w:r>
      </w:ins>
      <w:ins w:id="107" w:author="2nd Drft Edits" w:date="2025-08-29T11:50:00Z" w16du:dateUtc="2025-08-29T15:50:00Z">
        <w:r w:rsidRPr="00D50CA7">
          <w:rPr>
            <w:highlight w:val="cyan"/>
          </w:rPr>
          <w:t>.</w:t>
        </w:r>
      </w:ins>
    </w:p>
    <w:p w14:paraId="05037E7B" w14:textId="1215C30A" w:rsidR="00066AE6" w:rsidRPr="00E91D15" w:rsidDel="00E91D15" w:rsidRDefault="00174863" w:rsidP="00174863">
      <w:pPr>
        <w:pStyle w:val="Equation"/>
        <w:tabs>
          <w:tab w:val="clear" w:pos="4820"/>
          <w:tab w:val="clear" w:pos="9639"/>
        </w:tabs>
        <w:jc w:val="center"/>
        <w:rPr>
          <w:del w:id="108" w:author="2nd Drft Edits" w:date="2025-08-29T11:29:00Z" w16du:dateUtc="2025-08-29T15:29:00Z"/>
          <w:szCs w:val="24"/>
          <w:highlight w:val="cyan"/>
        </w:rPr>
      </w:pPr>
      <w:del w:id="109" w:author="2nd Drft Edits" w:date="2025-08-29T11:29:00Z" w16du:dateUtc="2025-08-29T15:29:00Z">
        <w:r w:rsidRPr="00E91D15" w:rsidDel="00E91D15">
          <w:rPr>
            <w:szCs w:val="24"/>
            <w:highlight w:val="cyan"/>
          </w:rPr>
          <w:delText xml:space="preserve">0 ≤ </w:delText>
        </w:r>
      </w:del>
      <m:oMath>
        <m:r>
          <w:del w:id="110" w:author="2nd Drft Edits" w:date="2025-08-29T11:29:00Z" w16du:dateUtc="2025-08-29T15:29:00Z">
            <w:rPr>
              <w:rFonts w:ascii="Cambria Math" w:hAnsi="Cambria Math"/>
              <w:szCs w:val="24"/>
              <w:highlight w:val="cyan"/>
            </w:rPr>
            <m:t>IRI</m:t>
          </w:del>
        </m:r>
      </m:oMath>
      <w:del w:id="111" w:author="2nd Drft Edits" w:date="2025-08-29T11:29:00Z" w16du:dateUtc="2025-08-29T15:29:00Z">
        <w:r w:rsidR="009A55C6" w:rsidRPr="00E91D15" w:rsidDel="00E91D15">
          <w:rPr>
            <w:szCs w:val="24"/>
            <w:highlight w:val="cyan"/>
          </w:rPr>
          <w:delText xml:space="preserve"> </w:delText>
        </w:r>
        <w:r w:rsidRPr="00E91D15" w:rsidDel="00E91D15">
          <w:rPr>
            <w:szCs w:val="24"/>
            <w:highlight w:val="cyan"/>
          </w:rPr>
          <w:delText>≤ 20</w:delText>
        </w:r>
      </w:del>
    </w:p>
    <w:p w14:paraId="3ACB55B6" w14:textId="2D5EFAEE" w:rsidR="00D90376" w:rsidRPr="00E91D15" w:rsidDel="00E91D15" w:rsidRDefault="00D90376" w:rsidP="00D90376">
      <w:pPr>
        <w:spacing w:after="120"/>
        <w:textAlignment w:val="auto"/>
        <w:rPr>
          <w:del w:id="112" w:author="2nd Drft Edits" w:date="2025-08-29T11:29:00Z" w16du:dateUtc="2025-08-29T15:29:00Z"/>
          <w:b/>
          <w:szCs w:val="24"/>
          <w:highlight w:val="cyan"/>
          <w:lang w:eastAsia="zh-CN"/>
        </w:rPr>
      </w:pPr>
      <w:del w:id="113" w:author="2nd Drft Edits" w:date="2025-08-29T11:29:00Z" w16du:dateUtc="2025-08-29T15:29:00Z">
        <w:r w:rsidRPr="00E91D15" w:rsidDel="00E91D15">
          <w:rPr>
            <w:b/>
            <w:szCs w:val="24"/>
            <w:highlight w:val="cyan"/>
            <w:lang w:eastAsia="zh-CN"/>
          </w:rPr>
          <w:delText>Applied Example</w:delText>
        </w:r>
      </w:del>
    </w:p>
    <w:p w14:paraId="41E0853D" w14:textId="48515D43" w:rsidR="00D90376" w:rsidRPr="00E91D15" w:rsidDel="00E91D15" w:rsidRDefault="006F292A" w:rsidP="00D90376">
      <w:pPr>
        <w:spacing w:after="120"/>
        <w:textAlignment w:val="auto"/>
        <w:rPr>
          <w:del w:id="114" w:author="2nd Drft Edits" w:date="2025-08-29T11:29:00Z" w16du:dateUtc="2025-08-29T15:29:00Z"/>
          <w:szCs w:val="24"/>
          <w:highlight w:val="cyan"/>
        </w:rPr>
      </w:pPr>
      <w:del w:id="115" w:author="2nd Drft Edits" w:date="2025-08-29T11:29:00Z" w16du:dateUtc="2025-08-29T15:29:00Z">
        <w:r w:rsidRPr="00E91D15" w:rsidDel="00E91D15">
          <w:rPr>
            <w:szCs w:val="24"/>
            <w:highlight w:val="cyan"/>
          </w:rPr>
          <w:delText xml:space="preserve">Considering the receiver desensitization </w:delText>
        </w:r>
        <w:r w:rsidR="008746E2" w:rsidRPr="00E91D15" w:rsidDel="00E91D15">
          <w:rPr>
            <w:szCs w:val="24"/>
            <w:highlight w:val="cyan"/>
          </w:rPr>
          <w:delText xml:space="preserve">protection criteria at the radio altimeter receive port </w:delText>
        </w:r>
        <w:r w:rsidRPr="00E91D15" w:rsidDel="00E91D15">
          <w:rPr>
            <w:szCs w:val="24"/>
            <w:highlight w:val="cyan"/>
          </w:rPr>
          <w:delText>as</w:delText>
        </w:r>
        <w:r w:rsidR="00066AE6" w:rsidRPr="00E91D15" w:rsidDel="00E91D15">
          <w:rPr>
            <w:szCs w:val="24"/>
            <w:highlight w:val="cyan"/>
          </w:rPr>
          <w:delText xml:space="preserve"> a function of altitude (</w:delText>
        </w:r>
      </w:del>
      <m:oMath>
        <m:sSub>
          <m:sSubPr>
            <m:ctrlPr>
              <w:del w:id="116" w:author="2nd Drft Edits" w:date="2025-08-29T11:29:00Z" w16du:dateUtc="2025-08-29T15:29:00Z">
                <w:rPr>
                  <w:rFonts w:ascii="Cambria Math" w:hAnsi="Cambria Math"/>
                  <w:szCs w:val="24"/>
                  <w:highlight w:val="cyan"/>
                </w:rPr>
              </w:del>
            </m:ctrlPr>
          </m:sSubPr>
          <m:e>
            <m:r>
              <w:del w:id="117" w:author="2nd Drft Edits" w:date="2025-08-29T11:29:00Z" w16du:dateUtc="2025-08-29T15:29:00Z">
                <w:rPr>
                  <w:rFonts w:ascii="Cambria Math" w:hAnsi="Cambria Math"/>
                  <w:szCs w:val="24"/>
                  <w:highlight w:val="cyan"/>
                </w:rPr>
                <m:t>RD</m:t>
              </w:del>
            </m:r>
          </m:e>
          <m:sub>
            <m:r>
              <w:del w:id="118" w:author="2nd Drft Edits" w:date="2025-08-29T11:29:00Z" w16du:dateUtc="2025-08-29T15:29:00Z">
                <w:rPr>
                  <w:rFonts w:ascii="Cambria Math" w:hAnsi="Cambria Math"/>
                  <w:szCs w:val="24"/>
                  <w:highlight w:val="cyan"/>
                </w:rPr>
                <m:t>RxPort</m:t>
              </w:del>
            </m:r>
          </m:sub>
        </m:sSub>
        <m:d>
          <m:dPr>
            <m:ctrlPr>
              <w:del w:id="119" w:author="2nd Drft Edits" w:date="2025-08-29T11:29:00Z" w16du:dateUtc="2025-08-29T15:29:00Z">
                <w:rPr>
                  <w:rFonts w:ascii="Cambria Math" w:hAnsi="Cambria Math"/>
                  <w:i/>
                  <w:szCs w:val="24"/>
                  <w:highlight w:val="cyan"/>
                </w:rPr>
              </w:del>
            </m:ctrlPr>
          </m:dPr>
          <m:e>
            <m:r>
              <w:del w:id="120" w:author="2nd Drft Edits" w:date="2025-08-29T11:29:00Z" w16du:dateUtc="2025-08-29T15:29:00Z">
                <w:rPr>
                  <w:rFonts w:ascii="Cambria Math" w:hAnsi="Cambria Math"/>
                  <w:szCs w:val="24"/>
                  <w:highlight w:val="cyan"/>
                </w:rPr>
                <m:t>Alt</m:t>
              </w:del>
            </m:r>
          </m:e>
        </m:d>
      </m:oMath>
      <w:del w:id="121" w:author="2nd Drft Edits" w:date="2025-08-29T11:29:00Z" w16du:dateUtc="2025-08-29T15:29:00Z">
        <w:r w:rsidR="00066AE6" w:rsidRPr="00E91D15" w:rsidDel="00E91D15">
          <w:rPr>
            <w:szCs w:val="24"/>
            <w:highlight w:val="cyan"/>
          </w:rPr>
          <w:delText>) as</w:delText>
        </w:r>
        <w:r w:rsidRPr="00E91D15" w:rsidDel="00E91D15">
          <w:rPr>
            <w:szCs w:val="24"/>
            <w:highlight w:val="cyan"/>
          </w:rPr>
          <w:delText xml:space="preserve"> an example</w:delText>
        </w:r>
        <w:r w:rsidR="008746E2" w:rsidRPr="00E91D15" w:rsidDel="00E91D15">
          <w:rPr>
            <w:szCs w:val="24"/>
            <w:highlight w:val="cyan"/>
          </w:rPr>
          <w:delText>, the following shows how to apply the</w:delText>
        </w:r>
        <w:r w:rsidRPr="00E91D15" w:rsidDel="00E91D15">
          <w:rPr>
            <w:szCs w:val="24"/>
            <w:highlight w:val="cyan"/>
          </w:rPr>
          <w:delText xml:space="preserve"> </w:delText>
        </w:r>
      </w:del>
      <m:oMath>
        <m:r>
          <w:del w:id="122" w:author="2nd Drft Edits" w:date="2025-08-29T11:29:00Z" w16du:dateUtc="2025-08-29T15:29:00Z">
            <w:rPr>
              <w:rFonts w:ascii="Cambria Math" w:hAnsi="Cambria Math"/>
              <w:szCs w:val="24"/>
              <w:highlight w:val="cyan"/>
            </w:rPr>
            <m:t>AAF</m:t>
          </w:del>
        </m:r>
        <m:d>
          <m:dPr>
            <m:ctrlPr>
              <w:del w:id="123" w:author="2nd Drft Edits" w:date="2025-08-29T11:29:00Z" w16du:dateUtc="2025-08-29T15:29:00Z">
                <w:rPr>
                  <w:rFonts w:ascii="Cambria Math" w:hAnsi="Cambria Math"/>
                  <w:szCs w:val="24"/>
                  <w:highlight w:val="cyan"/>
                </w:rPr>
              </w:del>
            </m:ctrlPr>
          </m:dPr>
          <m:e>
            <m:r>
              <w:del w:id="124" w:author="2nd Drft Edits" w:date="2025-08-29T11:29:00Z" w16du:dateUtc="2025-08-29T15:29:00Z">
                <w:rPr>
                  <w:rFonts w:ascii="Cambria Math" w:hAnsi="Cambria Math"/>
                  <w:szCs w:val="24"/>
                  <w:highlight w:val="cyan"/>
                </w:rPr>
                <m:t>Alt</m:t>
              </w:del>
            </m:r>
          </m:e>
        </m:d>
      </m:oMath>
      <w:del w:id="125" w:author="2nd Drft Edits" w:date="2025-08-29T11:29:00Z" w16du:dateUtc="2025-08-29T15:29:00Z">
        <w:r w:rsidR="008746E2" w:rsidRPr="00E91D15" w:rsidDel="00E91D15">
          <w:rPr>
            <w:szCs w:val="24"/>
            <w:highlight w:val="cyan"/>
          </w:rPr>
          <w:delText>.</w:delText>
        </w:r>
      </w:del>
    </w:p>
    <w:p w14:paraId="40DF71A6" w14:textId="146B9386" w:rsidR="008746E2" w:rsidRPr="00E91D15" w:rsidDel="00E91D15" w:rsidRDefault="008746E2" w:rsidP="008746E2">
      <w:pPr>
        <w:jc w:val="both"/>
        <w:rPr>
          <w:del w:id="126" w:author="2nd Drft Edits" w:date="2025-08-29T11:29:00Z" w16du:dateUtc="2025-08-29T15:29:00Z"/>
          <w:highlight w:val="cyan"/>
        </w:rPr>
      </w:pPr>
      <w:del w:id="127" w:author="2nd Drft Edits" w:date="2025-08-29T11:29:00Z" w16du:dateUtc="2025-08-29T15:29:00Z">
        <w:r w:rsidRPr="00E91D15" w:rsidDel="00E91D15">
          <w:rPr>
            <w:szCs w:val="24"/>
            <w:highlight w:val="cyan"/>
          </w:rPr>
          <w:delText>For FMCW radio altimeters:</w:delText>
        </w:r>
      </w:del>
    </w:p>
    <w:p w14:paraId="5717C9C4" w14:textId="0BABD2F0" w:rsidR="008746E2" w:rsidRPr="00E91D15" w:rsidDel="00E91D15" w:rsidRDefault="00C712D6" w:rsidP="008746E2">
      <w:pPr>
        <w:keepNext/>
        <w:tabs>
          <w:tab w:val="clear" w:pos="1134"/>
          <w:tab w:val="clear" w:pos="1871"/>
          <w:tab w:val="clear" w:pos="2268"/>
        </w:tabs>
        <w:spacing w:before="60"/>
        <w:jc w:val="center"/>
        <w:rPr>
          <w:del w:id="128" w:author="2nd Drft Edits" w:date="2025-08-29T11:29:00Z" w16du:dateUtc="2025-08-29T15:29:00Z"/>
          <w:szCs w:val="24"/>
          <w:highlight w:val="cyan"/>
        </w:rPr>
      </w:pPr>
      <m:oMathPara>
        <m:oMath>
          <m:sSub>
            <m:sSubPr>
              <m:ctrlPr>
                <w:del w:id="129" w:author="2nd Drft Edits" w:date="2025-08-29T11:29:00Z" w16du:dateUtc="2025-08-29T15:29:00Z">
                  <w:rPr>
                    <w:rFonts w:ascii="Cambria Math" w:hAnsi="Cambria Math"/>
                    <w:szCs w:val="24"/>
                    <w:highlight w:val="cyan"/>
                  </w:rPr>
                </w:del>
              </m:ctrlPr>
            </m:sSubPr>
            <m:e>
              <m:r>
                <w:del w:id="130" w:author="2nd Drft Edits" w:date="2025-08-29T11:29:00Z" w16du:dateUtc="2025-08-29T15:29:00Z">
                  <w:rPr>
                    <w:rFonts w:ascii="Cambria Math" w:hAnsi="Cambria Math"/>
                    <w:szCs w:val="24"/>
                    <w:highlight w:val="cyan"/>
                  </w:rPr>
                  <m:t>RD</m:t>
                </w:del>
              </m:r>
            </m:e>
            <m:sub>
              <m:r>
                <w:del w:id="131" w:author="2nd Drft Edits" w:date="2025-08-29T11:29:00Z" w16du:dateUtc="2025-08-29T15:29:00Z">
                  <w:rPr>
                    <w:rFonts w:ascii="Cambria Math" w:hAnsi="Cambria Math"/>
                    <w:szCs w:val="24"/>
                    <w:highlight w:val="cyan"/>
                  </w:rPr>
                  <m:t>RxPort</m:t>
                </w:del>
              </m:r>
            </m:sub>
          </m:sSub>
          <m:d>
            <m:dPr>
              <m:ctrlPr>
                <w:del w:id="132" w:author="2nd Drft Edits" w:date="2025-08-29T11:29:00Z" w16du:dateUtc="2025-08-29T15:29:00Z">
                  <w:rPr>
                    <w:rFonts w:ascii="Cambria Math" w:hAnsi="Cambria Math"/>
                    <w:i/>
                    <w:szCs w:val="24"/>
                    <w:highlight w:val="cyan"/>
                  </w:rPr>
                </w:del>
              </m:ctrlPr>
            </m:dPr>
            <m:e>
              <m:r>
                <w:del w:id="133" w:author="2nd Drft Edits" w:date="2025-08-29T11:29:00Z" w16du:dateUtc="2025-08-29T15:29:00Z">
                  <w:rPr>
                    <w:rFonts w:ascii="Cambria Math" w:hAnsi="Cambria Math"/>
                    <w:szCs w:val="24"/>
                    <w:highlight w:val="cyan"/>
                  </w:rPr>
                  <m:t>Alt</m:t>
                </w:del>
              </m:r>
            </m:e>
          </m:d>
          <m:r>
            <w:del w:id="134" w:author="2nd Drft Edits" w:date="2025-08-29T11:29:00Z" w16du:dateUtc="2025-08-29T15:29:00Z">
              <w:rPr>
                <w:rFonts w:ascii="Cambria Math" w:hAnsi="Cambria Math"/>
                <w:szCs w:val="24"/>
                <w:highlight w:val="cyan"/>
              </w:rPr>
              <m:t>=</m:t>
            </w:del>
          </m:r>
          <m:r>
            <w:del w:id="135" w:author="2nd Drft Edits" w:date="2025-08-29T11:29:00Z" w16du:dateUtc="2025-08-29T15:29:00Z">
              <m:rPr>
                <m:sty m:val="p"/>
              </m:rPr>
              <w:rPr>
                <w:rFonts w:ascii="Cambria Math" w:hAnsi="Cambria Math"/>
                <w:szCs w:val="24"/>
                <w:highlight w:val="cyan"/>
              </w:rPr>
              <m:t>-114+10*</m:t>
            </w:del>
          </m:r>
          <m:d>
            <m:dPr>
              <m:ctrlPr>
                <w:del w:id="136" w:author="2nd Drft Edits" w:date="2025-08-29T11:29:00Z" w16du:dateUtc="2025-08-29T15:29:00Z">
                  <w:rPr>
                    <w:rFonts w:ascii="Cambria Math" w:hAnsi="Cambria Math"/>
                    <w:szCs w:val="24"/>
                    <w:highlight w:val="cyan"/>
                  </w:rPr>
                </w:del>
              </m:ctrlPr>
            </m:dPr>
            <m:e>
              <m:sSub>
                <m:sSubPr>
                  <m:ctrlPr>
                    <w:del w:id="137" w:author="2nd Drft Edits" w:date="2025-08-29T11:29:00Z" w16du:dateUtc="2025-08-29T15:29:00Z">
                      <w:rPr>
                        <w:rFonts w:ascii="Cambria Math" w:hAnsi="Cambria Math"/>
                        <w:szCs w:val="24"/>
                        <w:highlight w:val="cyan"/>
                      </w:rPr>
                    </w:del>
                  </m:ctrlPr>
                </m:sSubPr>
                <m:e>
                  <m:r>
                    <w:del w:id="138" w:author="2nd Drft Edits" w:date="2025-08-29T11:29:00Z" w16du:dateUtc="2025-08-29T15:29:00Z">
                      <w:rPr>
                        <w:rFonts w:ascii="Cambria Math" w:hAnsi="Cambria Math"/>
                        <w:szCs w:val="24"/>
                        <w:highlight w:val="cyan"/>
                      </w:rPr>
                      <m:t>log</m:t>
                    </w:del>
                  </m:r>
                </m:e>
                <m:sub>
                  <m:r>
                    <w:del w:id="139" w:author="2nd Drft Edits" w:date="2025-08-29T11:29:00Z" w16du:dateUtc="2025-08-29T15:29:00Z">
                      <w:rPr>
                        <w:rFonts w:ascii="Cambria Math" w:hAnsi="Cambria Math"/>
                        <w:szCs w:val="24"/>
                        <w:highlight w:val="cyan"/>
                      </w:rPr>
                      <m:t>10</m:t>
                    </w:del>
                  </m:r>
                </m:sub>
              </m:sSub>
              <m:d>
                <m:dPr>
                  <m:ctrlPr>
                    <w:del w:id="140" w:author="2nd Drft Edits" w:date="2025-08-29T11:29:00Z" w16du:dateUtc="2025-08-29T15:29:00Z">
                      <w:rPr>
                        <w:rFonts w:ascii="Cambria Math" w:hAnsi="Cambria Math"/>
                        <w:i/>
                        <w:szCs w:val="24"/>
                        <w:highlight w:val="cyan"/>
                      </w:rPr>
                    </w:del>
                  </m:ctrlPr>
                </m:dPr>
                <m:e>
                  <m:sSub>
                    <m:sSubPr>
                      <m:ctrlPr>
                        <w:del w:id="141" w:author="2nd Drft Edits" w:date="2025-08-29T11:29:00Z" w16du:dateUtc="2025-08-29T15:29:00Z">
                          <w:rPr>
                            <w:rFonts w:ascii="Cambria Math" w:hAnsi="Cambria Math"/>
                            <w:szCs w:val="24"/>
                            <w:highlight w:val="cyan"/>
                          </w:rPr>
                        </w:del>
                      </m:ctrlPr>
                    </m:sSubPr>
                    <m:e>
                      <m:r>
                        <w:del w:id="142" w:author="2nd Drft Edits" w:date="2025-08-29T11:29:00Z" w16du:dateUtc="2025-08-29T15:29:00Z">
                          <w:rPr>
                            <w:rFonts w:ascii="Cambria Math" w:hAnsi="Cambria Math"/>
                            <w:szCs w:val="24"/>
                            <w:highlight w:val="cyan"/>
                          </w:rPr>
                          <m:t>BW</m:t>
                        </w:del>
                      </m:r>
                    </m:e>
                    <m:sub>
                      <m:r>
                        <w:del w:id="143" w:author="2nd Drft Edits" w:date="2025-08-29T11:29:00Z" w16du:dateUtc="2025-08-29T15:29:00Z">
                          <w:rPr>
                            <w:rFonts w:ascii="Cambria Math" w:hAnsi="Cambria Math"/>
                            <w:szCs w:val="24"/>
                            <w:highlight w:val="cyan"/>
                          </w:rPr>
                          <m:t>IF</m:t>
                        </w:del>
                      </m:r>
                    </m:sub>
                  </m:sSub>
                </m:e>
              </m:d>
              <m:r>
                <w:del w:id="144" w:author="2nd Drft Edits" w:date="2025-08-29T11:29:00Z" w16du:dateUtc="2025-08-29T15:29:00Z">
                  <w:rPr>
                    <w:rFonts w:ascii="Cambria Math" w:hAnsi="Cambria Math"/>
                    <w:szCs w:val="24"/>
                    <w:highlight w:val="cyan"/>
                  </w:rPr>
                  <m:t>-</m:t>
                </w:del>
              </m:r>
              <m:sSub>
                <m:sSubPr>
                  <m:ctrlPr>
                    <w:del w:id="145" w:author="2nd Drft Edits" w:date="2025-08-29T11:29:00Z" w16du:dateUtc="2025-08-29T15:29:00Z">
                      <w:rPr>
                        <w:rFonts w:ascii="Cambria Math" w:hAnsi="Cambria Math"/>
                        <w:szCs w:val="24"/>
                        <w:highlight w:val="cyan"/>
                      </w:rPr>
                    </w:del>
                  </m:ctrlPr>
                </m:sSubPr>
                <m:e>
                  <m:r>
                    <w:del w:id="146" w:author="2nd Drft Edits" w:date="2025-08-29T11:29:00Z" w16du:dateUtc="2025-08-29T15:29:00Z">
                      <w:rPr>
                        <w:rFonts w:ascii="Cambria Math" w:hAnsi="Cambria Math"/>
                        <w:szCs w:val="24"/>
                        <w:highlight w:val="cyan"/>
                      </w:rPr>
                      <m:t>log</m:t>
                    </w:del>
                  </m:r>
                </m:e>
                <m:sub>
                  <m:r>
                    <w:del w:id="147" w:author="2nd Drft Edits" w:date="2025-08-29T11:29:00Z" w16du:dateUtc="2025-08-29T15:29:00Z">
                      <w:rPr>
                        <w:rFonts w:ascii="Cambria Math" w:hAnsi="Cambria Math"/>
                        <w:szCs w:val="24"/>
                        <w:highlight w:val="cyan"/>
                      </w:rPr>
                      <m:t>10</m:t>
                    </w:del>
                  </m:r>
                </m:sub>
              </m:sSub>
              <m:d>
                <m:dPr>
                  <m:ctrlPr>
                    <w:del w:id="148" w:author="2nd Drft Edits" w:date="2025-08-29T11:29:00Z" w16du:dateUtc="2025-08-29T15:29:00Z">
                      <w:rPr>
                        <w:rFonts w:ascii="Cambria Math" w:hAnsi="Cambria Math"/>
                        <w:i/>
                        <w:szCs w:val="24"/>
                        <w:highlight w:val="cyan"/>
                      </w:rPr>
                    </w:del>
                  </m:ctrlPr>
                </m:dPr>
                <m:e>
                  <m:f>
                    <m:fPr>
                      <m:ctrlPr>
                        <w:del w:id="149" w:author="2nd Drft Edits" w:date="2025-08-29T11:29:00Z" w16du:dateUtc="2025-08-29T15:29:00Z">
                          <w:rPr>
                            <w:rFonts w:ascii="Cambria Math" w:hAnsi="Cambria Math"/>
                            <w:i/>
                            <w:szCs w:val="24"/>
                            <w:highlight w:val="cyan"/>
                          </w:rPr>
                        </w:del>
                      </m:ctrlPr>
                    </m:fPr>
                    <m:num>
                      <m:sSub>
                        <m:sSubPr>
                          <m:ctrlPr>
                            <w:del w:id="150" w:author="2nd Drft Edits" w:date="2025-08-29T11:29:00Z" w16du:dateUtc="2025-08-29T15:29:00Z">
                              <w:rPr>
                                <w:rFonts w:ascii="Cambria Math" w:hAnsi="Cambria Math"/>
                                <w:szCs w:val="24"/>
                                <w:highlight w:val="cyan"/>
                              </w:rPr>
                            </w:del>
                          </m:ctrlPr>
                        </m:sSubPr>
                        <m:e>
                          <m:r>
                            <w:del w:id="151" w:author="2nd Drft Edits" w:date="2025-08-29T11:29:00Z" w16du:dateUtc="2025-08-29T15:29:00Z">
                              <w:rPr>
                                <w:rFonts w:ascii="Cambria Math" w:hAnsi="Cambria Math"/>
                                <w:szCs w:val="24"/>
                                <w:highlight w:val="cyan"/>
                              </w:rPr>
                              <m:t>2</m:t>
                            </w:del>
                          </m:r>
                          <m:r>
                            <w:del w:id="152" w:author="2nd Drft Edits" w:date="2025-08-29T11:29:00Z" w16du:dateUtc="2025-08-29T15:29:00Z">
                              <w:rPr>
                                <w:rFonts w:ascii="Cambria Math" w:hAnsi="Cambria Math"/>
                                <w:szCs w:val="24"/>
                                <w:highlight w:val="cyan"/>
                              </w:rPr>
                              <m:t>BW</m:t>
                            </w:del>
                          </m:r>
                        </m:e>
                        <m:sub>
                          <m:r>
                            <w:del w:id="153" w:author="2nd Drft Edits" w:date="2025-08-29T11:29:00Z" w16du:dateUtc="2025-08-29T15:29:00Z">
                              <w:rPr>
                                <w:rFonts w:ascii="Cambria Math" w:hAnsi="Cambria Math"/>
                                <w:szCs w:val="24"/>
                                <w:highlight w:val="cyan"/>
                              </w:rPr>
                              <m:t>IF</m:t>
                            </w:del>
                          </m:r>
                        </m:sub>
                      </m:sSub>
                    </m:num>
                    <m:den>
                      <m:sSub>
                        <m:sSubPr>
                          <m:ctrlPr>
                            <w:del w:id="154" w:author="2nd Drft Edits" w:date="2025-08-29T11:29:00Z" w16du:dateUtc="2025-08-29T15:29:00Z">
                              <w:rPr>
                                <w:rFonts w:ascii="Cambria Math" w:hAnsi="Cambria Math"/>
                                <w:szCs w:val="24"/>
                                <w:highlight w:val="cyan"/>
                              </w:rPr>
                            </w:del>
                          </m:ctrlPr>
                        </m:sSubPr>
                        <m:e>
                          <m:r>
                            <w:del w:id="155" w:author="2nd Drft Edits" w:date="2025-08-29T11:29:00Z" w16du:dateUtc="2025-08-29T15:29:00Z">
                              <w:rPr>
                                <w:rFonts w:ascii="Cambria Math" w:hAnsi="Cambria Math"/>
                                <w:szCs w:val="24"/>
                                <w:highlight w:val="cyan"/>
                              </w:rPr>
                              <m:t>BW</m:t>
                            </w:del>
                          </m:r>
                        </m:e>
                        <m:sub>
                          <m:r>
                            <w:del w:id="156" w:author="2nd Drft Edits" w:date="2025-08-29T11:29:00Z" w16du:dateUtc="2025-08-29T15:29:00Z">
                              <w:rPr>
                                <w:rFonts w:ascii="Cambria Math" w:hAnsi="Cambria Math"/>
                                <w:szCs w:val="24"/>
                                <w:highlight w:val="cyan"/>
                              </w:rPr>
                              <m:t>C</m:t>
                            </w:del>
                          </m:r>
                        </m:sub>
                      </m:sSub>
                    </m:den>
                  </m:f>
                </m:e>
              </m:d>
              <m:ctrlPr>
                <w:del w:id="157" w:author="2nd Drft Edits" w:date="2025-08-29T11:29:00Z" w16du:dateUtc="2025-08-29T15:29:00Z">
                  <w:rPr>
                    <w:rFonts w:ascii="Cambria Math" w:hAnsi="Cambria Math"/>
                    <w:i/>
                    <w:szCs w:val="24"/>
                    <w:highlight w:val="cyan"/>
                  </w:rPr>
                </w:del>
              </m:ctrlPr>
            </m:e>
          </m:d>
          <m:r>
            <w:del w:id="158" w:author="2nd Drft Edits" w:date="2025-08-29T11:29:00Z" w16du:dateUtc="2025-08-29T15:29:00Z">
              <w:rPr>
                <w:rFonts w:ascii="Cambria Math" w:hAnsi="Cambria Math"/>
                <w:szCs w:val="24"/>
                <w:highlight w:val="cyan"/>
              </w:rPr>
              <m:t>+</m:t>
            </w:del>
          </m:r>
          <m:sSub>
            <m:sSubPr>
              <m:ctrlPr>
                <w:del w:id="159" w:author="2nd Drft Edits" w:date="2025-08-29T11:29:00Z" w16du:dateUtc="2025-08-29T15:29:00Z">
                  <w:rPr>
                    <w:rFonts w:ascii="Cambria Math" w:hAnsi="Cambria Math"/>
                    <w:szCs w:val="24"/>
                    <w:highlight w:val="cyan"/>
                  </w:rPr>
                </w:del>
              </m:ctrlPr>
            </m:sSubPr>
            <m:e>
              <m:r>
                <w:del w:id="160" w:author="2nd Drft Edits" w:date="2025-08-29T11:29:00Z" w16du:dateUtc="2025-08-29T15:29:00Z">
                  <w:rPr>
                    <w:rFonts w:ascii="Cambria Math" w:hAnsi="Cambria Math"/>
                    <w:szCs w:val="24"/>
                    <w:highlight w:val="cyan"/>
                  </w:rPr>
                  <m:t>N</m:t>
                </w:del>
              </m:r>
            </m:e>
            <m:sub>
              <m:r>
                <w:del w:id="161" w:author="2nd Drft Edits" w:date="2025-08-29T11:29:00Z" w16du:dateUtc="2025-08-29T15:29:00Z">
                  <w:rPr>
                    <w:rFonts w:ascii="Cambria Math" w:hAnsi="Cambria Math"/>
                    <w:szCs w:val="24"/>
                    <w:highlight w:val="cyan"/>
                  </w:rPr>
                  <m:t>F</m:t>
                </w:del>
              </m:r>
            </m:sub>
          </m:sSub>
          <m:r>
            <w:del w:id="162" w:author="2nd Drft Edits" w:date="2025-08-29T11:29:00Z" w16du:dateUtc="2025-08-29T15:29:00Z">
              <w:rPr>
                <w:rFonts w:ascii="Cambria Math" w:hAnsi="Cambria Math"/>
                <w:szCs w:val="24"/>
                <w:highlight w:val="cyan"/>
              </w:rPr>
              <m:t>-</m:t>
            </w:del>
          </m:r>
          <m:r>
            <w:del w:id="163" w:author="2nd Drft Edits" w:date="2025-08-29T11:29:00Z" w16du:dateUtc="2025-08-29T15:29:00Z">
              <w:rPr>
                <w:rFonts w:ascii="Cambria Math" w:hAnsi="Cambria Math"/>
                <w:szCs w:val="24"/>
                <w:highlight w:val="cyan"/>
              </w:rPr>
              <m:t>6+</m:t>
            </w:del>
          </m:r>
          <m:r>
            <w:del w:id="164" w:author="2nd Drft Edits" w:date="2025-08-29T11:29:00Z" w16du:dateUtc="2025-08-29T15:29:00Z">
              <w:rPr>
                <w:rFonts w:ascii="Cambria Math" w:hAnsi="Cambria Math"/>
                <w:szCs w:val="24"/>
                <w:highlight w:val="cyan"/>
              </w:rPr>
              <m:t>AAF</m:t>
            </w:del>
          </m:r>
          <m:r>
            <w:del w:id="165" w:author="2nd Drft Edits" w:date="2025-08-29T11:29:00Z" w16du:dateUtc="2025-08-29T15:29:00Z">
              <w:rPr>
                <w:rFonts w:ascii="Cambria Math" w:hAnsi="Cambria Math"/>
                <w:szCs w:val="24"/>
                <w:highlight w:val="cyan"/>
              </w:rPr>
              <m:t>(</m:t>
            </w:del>
          </m:r>
          <m:r>
            <w:del w:id="166" w:author="2nd Drft Edits" w:date="2025-08-29T11:29:00Z" w16du:dateUtc="2025-08-29T15:29:00Z">
              <w:rPr>
                <w:rFonts w:ascii="Cambria Math" w:hAnsi="Cambria Math"/>
                <w:szCs w:val="24"/>
                <w:highlight w:val="cyan"/>
              </w:rPr>
              <m:t>Alt</m:t>
            </w:del>
          </m:r>
          <m:r>
            <w:del w:id="167" w:author="2nd Drft Edits" w:date="2025-08-29T11:29:00Z" w16du:dateUtc="2025-08-29T15:29:00Z">
              <w:rPr>
                <w:rFonts w:ascii="Cambria Math" w:hAnsi="Cambria Math"/>
                <w:szCs w:val="24"/>
                <w:highlight w:val="cyan"/>
              </w:rPr>
              <m:t>)</m:t>
            </w:del>
          </m:r>
        </m:oMath>
      </m:oMathPara>
    </w:p>
    <w:p w14:paraId="46A44396" w14:textId="6E0722EA" w:rsidR="008746E2" w:rsidRPr="00E91D15" w:rsidDel="00E91D15" w:rsidRDefault="008746E2" w:rsidP="008746E2">
      <w:pPr>
        <w:pStyle w:val="Equation"/>
        <w:tabs>
          <w:tab w:val="clear" w:pos="4820"/>
          <w:tab w:val="clear" w:pos="9639"/>
        </w:tabs>
        <w:jc w:val="center"/>
        <w:rPr>
          <w:del w:id="168" w:author="2nd Drft Edits" w:date="2025-08-29T11:29:00Z" w16du:dateUtc="2025-08-29T15:29:00Z"/>
          <w:szCs w:val="24"/>
          <w:highlight w:val="cyan"/>
        </w:rPr>
      </w:pPr>
      <m:oMathPara>
        <m:oMath>
          <m:r>
            <w:del w:id="169" w:author="2nd Drft Edits" w:date="2025-08-29T11:29:00Z" w16du:dateUtc="2025-08-29T15:29:00Z">
              <m:rPr>
                <m:sty m:val="p"/>
              </m:rPr>
              <w:rPr>
                <w:rFonts w:ascii="Cambria Math" w:hAnsi="Cambria Math"/>
                <w:szCs w:val="24"/>
                <w:highlight w:val="cyan"/>
              </w:rPr>
              <m:t>-114+10*</m:t>
            </w:del>
          </m:r>
          <m:sSub>
            <m:sSubPr>
              <m:ctrlPr>
                <w:del w:id="170" w:author="2nd Drft Edits" w:date="2025-08-29T11:29:00Z" w16du:dateUtc="2025-08-29T15:29:00Z">
                  <w:rPr>
                    <w:rFonts w:ascii="Cambria Math" w:hAnsi="Cambria Math"/>
                    <w:szCs w:val="24"/>
                    <w:highlight w:val="cyan"/>
                  </w:rPr>
                </w:del>
              </m:ctrlPr>
            </m:sSubPr>
            <m:e>
              <m:r>
                <w:del w:id="171" w:author="2nd Drft Edits" w:date="2025-08-29T11:29:00Z" w16du:dateUtc="2025-08-29T15:29:00Z">
                  <w:rPr>
                    <w:rFonts w:ascii="Cambria Math" w:hAnsi="Cambria Math"/>
                    <w:szCs w:val="24"/>
                    <w:highlight w:val="cyan"/>
                  </w:rPr>
                  <m:t>log</m:t>
                </w:del>
              </m:r>
            </m:e>
            <m:sub>
              <m:r>
                <w:del w:id="172" w:author="2nd Drft Edits" w:date="2025-08-29T11:29:00Z" w16du:dateUtc="2025-08-29T15:29:00Z">
                  <w:rPr>
                    <w:rFonts w:ascii="Cambria Math" w:hAnsi="Cambria Math"/>
                    <w:szCs w:val="24"/>
                    <w:highlight w:val="cyan"/>
                  </w:rPr>
                  <m:t>10</m:t>
                </w:del>
              </m:r>
            </m:sub>
          </m:sSub>
          <m:d>
            <m:dPr>
              <m:ctrlPr>
                <w:del w:id="173" w:author="2nd Drft Edits" w:date="2025-08-29T11:29:00Z" w16du:dateUtc="2025-08-29T15:29:00Z">
                  <w:rPr>
                    <w:rFonts w:ascii="Cambria Math" w:hAnsi="Cambria Math"/>
                    <w:i/>
                    <w:szCs w:val="24"/>
                    <w:highlight w:val="cyan"/>
                  </w:rPr>
                </w:del>
              </m:ctrlPr>
            </m:dPr>
            <m:e>
              <m:sSub>
                <m:sSubPr>
                  <m:ctrlPr>
                    <w:del w:id="174" w:author="2nd Drft Edits" w:date="2025-08-29T11:29:00Z" w16du:dateUtc="2025-08-29T15:29:00Z">
                      <w:rPr>
                        <w:rFonts w:ascii="Cambria Math" w:hAnsi="Cambria Math"/>
                        <w:szCs w:val="24"/>
                        <w:highlight w:val="cyan"/>
                      </w:rPr>
                    </w:del>
                  </m:ctrlPr>
                </m:sSubPr>
                <m:e>
                  <m:r>
                    <w:del w:id="175" w:author="2nd Drft Edits" w:date="2025-08-29T11:29:00Z" w16du:dateUtc="2025-08-29T15:29:00Z">
                      <w:rPr>
                        <w:rFonts w:ascii="Cambria Math" w:hAnsi="Cambria Math"/>
                        <w:szCs w:val="24"/>
                        <w:highlight w:val="cyan"/>
                      </w:rPr>
                      <m:t>BW</m:t>
                    </w:del>
                  </m:r>
                </m:e>
                <m:sub>
                  <m:r>
                    <w:del w:id="176" w:author="2nd Drft Edits" w:date="2025-08-29T11:29:00Z" w16du:dateUtc="2025-08-29T15:29:00Z">
                      <w:rPr>
                        <w:rFonts w:ascii="Cambria Math" w:hAnsi="Cambria Math"/>
                        <w:szCs w:val="24"/>
                        <w:highlight w:val="cyan"/>
                      </w:rPr>
                      <m:t>C</m:t>
                    </w:del>
                  </m:r>
                </m:sub>
              </m:sSub>
            </m:e>
          </m:d>
          <m:r>
            <w:del w:id="177" w:author="2nd Drft Edits" w:date="2025-08-29T11:29:00Z" w16du:dateUtc="2025-08-29T15:29:00Z">
              <w:rPr>
                <w:rFonts w:ascii="Cambria Math" w:hAnsi="Cambria Math"/>
                <w:szCs w:val="24"/>
                <w:highlight w:val="cyan"/>
              </w:rPr>
              <m:t>+</m:t>
            </w:del>
          </m:r>
          <m:sSub>
            <m:sSubPr>
              <m:ctrlPr>
                <w:del w:id="178" w:author="2nd Drft Edits" w:date="2025-08-29T11:29:00Z" w16du:dateUtc="2025-08-29T15:29:00Z">
                  <w:rPr>
                    <w:rFonts w:ascii="Cambria Math" w:hAnsi="Cambria Math"/>
                    <w:szCs w:val="24"/>
                    <w:highlight w:val="cyan"/>
                  </w:rPr>
                </w:del>
              </m:ctrlPr>
            </m:sSubPr>
            <m:e>
              <m:r>
                <w:del w:id="179" w:author="2nd Drft Edits" w:date="2025-08-29T11:29:00Z" w16du:dateUtc="2025-08-29T15:29:00Z">
                  <w:rPr>
                    <w:rFonts w:ascii="Cambria Math" w:hAnsi="Cambria Math"/>
                    <w:szCs w:val="24"/>
                    <w:highlight w:val="cyan"/>
                  </w:rPr>
                  <m:t>N</m:t>
                </w:del>
              </m:r>
            </m:e>
            <m:sub>
              <m:r>
                <w:del w:id="180" w:author="2nd Drft Edits" w:date="2025-08-29T11:29:00Z" w16du:dateUtc="2025-08-29T15:29:00Z">
                  <w:rPr>
                    <w:rFonts w:ascii="Cambria Math" w:hAnsi="Cambria Math"/>
                    <w:szCs w:val="24"/>
                    <w:highlight w:val="cyan"/>
                  </w:rPr>
                  <m:t>F</m:t>
                </w:del>
              </m:r>
            </m:sub>
          </m:sSub>
          <m:r>
            <w:del w:id="181" w:author="2nd Drft Edits" w:date="2025-08-29T11:29:00Z" w16du:dateUtc="2025-08-29T15:29:00Z">
              <w:rPr>
                <w:rFonts w:ascii="Cambria Math" w:hAnsi="Cambria Math"/>
                <w:szCs w:val="24"/>
                <w:highlight w:val="cyan"/>
              </w:rPr>
              <m:t>-9+AAF(Alt)</m:t>
            </w:del>
          </m:r>
        </m:oMath>
      </m:oMathPara>
    </w:p>
    <w:p w14:paraId="7026FE6B" w14:textId="246B80DD" w:rsidR="008746E2" w:rsidRPr="00E91D15" w:rsidDel="00E91D15" w:rsidRDefault="008746E2" w:rsidP="008746E2">
      <w:pPr>
        <w:rPr>
          <w:del w:id="182" w:author="2nd Drft Edits" w:date="2025-08-29T11:29:00Z" w16du:dateUtc="2025-08-29T15:29:00Z"/>
          <w:highlight w:val="cyan"/>
        </w:rPr>
      </w:pPr>
      <w:del w:id="183" w:author="2nd Drft Edits" w:date="2025-08-29T11:29:00Z" w16du:dateUtc="2025-08-29T15:29:00Z">
        <w:r w:rsidRPr="00E91D15" w:rsidDel="00E91D15">
          <w:rPr>
            <w:szCs w:val="24"/>
            <w:highlight w:val="cyan"/>
          </w:rPr>
          <w:delText>For pulsed radio altimeters:</w:delText>
        </w:r>
      </w:del>
    </w:p>
    <w:p w14:paraId="511F8288" w14:textId="6FC19492" w:rsidR="008746E2" w:rsidRPr="00E91D15" w:rsidDel="00E91D15" w:rsidRDefault="00C712D6" w:rsidP="008746E2">
      <w:pPr>
        <w:pStyle w:val="Equation"/>
        <w:jc w:val="center"/>
        <w:rPr>
          <w:del w:id="184" w:author="2nd Drft Edits" w:date="2025-08-29T11:29:00Z" w16du:dateUtc="2025-08-29T15:29:00Z"/>
          <w:highlight w:val="cyan"/>
        </w:rPr>
      </w:pPr>
      <m:oMathPara>
        <m:oMath>
          <m:sSub>
            <m:sSubPr>
              <m:ctrlPr>
                <w:del w:id="185" w:author="2nd Drft Edits" w:date="2025-08-29T11:29:00Z" w16du:dateUtc="2025-08-29T15:29:00Z">
                  <w:rPr>
                    <w:rFonts w:ascii="Cambria Math" w:hAnsi="Cambria Math"/>
                    <w:szCs w:val="24"/>
                    <w:highlight w:val="cyan"/>
                  </w:rPr>
                </w:del>
              </m:ctrlPr>
            </m:sSubPr>
            <m:e>
              <m:r>
                <w:del w:id="186" w:author="2nd Drft Edits" w:date="2025-08-29T11:29:00Z" w16du:dateUtc="2025-08-29T15:29:00Z">
                  <w:rPr>
                    <w:rFonts w:ascii="Cambria Math" w:hAnsi="Cambria Math"/>
                    <w:szCs w:val="24"/>
                    <w:highlight w:val="cyan"/>
                  </w:rPr>
                  <m:t>RD</m:t>
                </w:del>
              </m:r>
            </m:e>
            <m:sub>
              <m:r>
                <w:del w:id="187" w:author="2nd Drft Edits" w:date="2025-08-29T11:29:00Z" w16du:dateUtc="2025-08-29T15:29:00Z">
                  <w:rPr>
                    <w:rFonts w:ascii="Cambria Math" w:hAnsi="Cambria Math"/>
                    <w:szCs w:val="24"/>
                    <w:highlight w:val="cyan"/>
                  </w:rPr>
                  <m:t>RxPort</m:t>
                </w:del>
              </m:r>
            </m:sub>
          </m:sSub>
          <m:d>
            <m:dPr>
              <m:ctrlPr>
                <w:del w:id="188" w:author="2nd Drft Edits" w:date="2025-08-29T11:29:00Z" w16du:dateUtc="2025-08-29T15:29:00Z">
                  <w:rPr>
                    <w:rFonts w:ascii="Cambria Math" w:hAnsi="Cambria Math"/>
                    <w:i/>
                    <w:szCs w:val="24"/>
                    <w:highlight w:val="cyan"/>
                  </w:rPr>
                </w:del>
              </m:ctrlPr>
            </m:dPr>
            <m:e>
              <m:r>
                <w:del w:id="189" w:author="2nd Drft Edits" w:date="2025-08-29T11:29:00Z" w16du:dateUtc="2025-08-29T15:29:00Z">
                  <w:rPr>
                    <w:rFonts w:ascii="Cambria Math" w:hAnsi="Cambria Math"/>
                    <w:szCs w:val="24"/>
                    <w:highlight w:val="cyan"/>
                  </w:rPr>
                  <m:t>Alt</m:t>
                </w:del>
              </m:r>
            </m:e>
          </m:d>
          <m:r>
            <w:del w:id="190" w:author="2nd Drft Edits" w:date="2025-08-29T11:29:00Z" w16du:dateUtc="2025-08-29T15:29:00Z">
              <m:rPr>
                <m:sty m:val="p"/>
              </m:rPr>
              <w:rPr>
                <w:rFonts w:ascii="Cambria Math" w:hAnsi="Cambria Math"/>
                <w:highlight w:val="cyan"/>
              </w:rPr>
              <m:t>=-114+10*</m:t>
            </w:del>
          </m:r>
          <m:sSub>
            <m:sSubPr>
              <m:ctrlPr>
                <w:del w:id="191" w:author="2nd Drft Edits" w:date="2025-08-29T11:29:00Z" w16du:dateUtc="2025-08-29T15:29:00Z">
                  <w:rPr>
                    <w:rFonts w:ascii="Cambria Math" w:hAnsi="Cambria Math"/>
                    <w:iCs/>
                    <w:highlight w:val="cyan"/>
                  </w:rPr>
                </w:del>
              </m:ctrlPr>
            </m:sSubPr>
            <m:e>
              <m:r>
                <w:del w:id="192" w:author="2nd Drft Edits" w:date="2025-08-29T11:29:00Z" w16du:dateUtc="2025-08-29T15:29:00Z">
                  <w:rPr>
                    <w:rFonts w:ascii="Cambria Math" w:hAnsi="Cambria Math"/>
                    <w:highlight w:val="cyan"/>
                  </w:rPr>
                  <m:t>log</m:t>
                </w:del>
              </m:r>
            </m:e>
            <m:sub>
              <m:r>
                <w:del w:id="193" w:author="2nd Drft Edits" w:date="2025-08-29T11:29:00Z" w16du:dateUtc="2025-08-29T15:29:00Z">
                  <m:rPr>
                    <m:sty m:val="p"/>
                  </m:rPr>
                  <w:rPr>
                    <w:rFonts w:ascii="Cambria Math" w:hAnsi="Cambria Math"/>
                    <w:highlight w:val="cyan"/>
                  </w:rPr>
                  <m:t>10</m:t>
                </w:del>
              </m:r>
            </m:sub>
          </m:sSub>
          <m:d>
            <m:dPr>
              <m:ctrlPr>
                <w:del w:id="194" w:author="2nd Drft Edits" w:date="2025-08-29T11:29:00Z" w16du:dateUtc="2025-08-29T15:29:00Z">
                  <w:rPr>
                    <w:rFonts w:ascii="Cambria Math" w:hAnsi="Cambria Math"/>
                    <w:iCs/>
                    <w:highlight w:val="cyan"/>
                  </w:rPr>
                </w:del>
              </m:ctrlPr>
            </m:dPr>
            <m:e>
              <m:sSub>
                <m:sSubPr>
                  <m:ctrlPr>
                    <w:del w:id="195" w:author="2nd Drft Edits" w:date="2025-08-29T11:29:00Z" w16du:dateUtc="2025-08-29T15:29:00Z">
                      <w:rPr>
                        <w:rFonts w:ascii="Cambria Math" w:hAnsi="Cambria Math"/>
                        <w:iCs/>
                        <w:highlight w:val="cyan"/>
                      </w:rPr>
                    </w:del>
                  </m:ctrlPr>
                </m:sSubPr>
                <m:e>
                  <m:r>
                    <w:del w:id="196" w:author="2nd Drft Edits" w:date="2025-08-29T11:29:00Z" w16du:dateUtc="2025-08-29T15:29:00Z">
                      <w:rPr>
                        <w:rFonts w:ascii="Cambria Math" w:hAnsi="Cambria Math"/>
                        <w:highlight w:val="cyan"/>
                      </w:rPr>
                      <m:t>BW</m:t>
                    </w:del>
                  </m:r>
                </m:e>
                <m:sub>
                  <m:r>
                    <w:del w:id="197" w:author="2nd Drft Edits" w:date="2025-08-29T11:29:00Z" w16du:dateUtc="2025-08-29T15:29:00Z">
                      <w:rPr>
                        <w:rFonts w:ascii="Cambria Math" w:hAnsi="Cambria Math"/>
                        <w:highlight w:val="cyan"/>
                      </w:rPr>
                      <m:t>IF</m:t>
                    </w:del>
                  </m:r>
                </m:sub>
              </m:sSub>
            </m:e>
          </m:d>
          <m:r>
            <w:del w:id="198" w:author="2nd Drft Edits" w:date="2025-08-29T11:29:00Z" w16du:dateUtc="2025-08-29T15:29:00Z">
              <m:rPr>
                <m:sty m:val="p"/>
              </m:rPr>
              <w:rPr>
                <w:rFonts w:ascii="Cambria Math" w:hAnsi="Cambria Math"/>
                <w:highlight w:val="cyan"/>
              </w:rPr>
              <m:t>+</m:t>
            </w:del>
          </m:r>
          <m:sSub>
            <m:sSubPr>
              <m:ctrlPr>
                <w:del w:id="199" w:author="2nd Drft Edits" w:date="2025-08-29T11:29:00Z" w16du:dateUtc="2025-08-29T15:29:00Z">
                  <w:rPr>
                    <w:rFonts w:ascii="Cambria Math" w:hAnsi="Cambria Math"/>
                    <w:iCs/>
                    <w:highlight w:val="cyan"/>
                  </w:rPr>
                </w:del>
              </m:ctrlPr>
            </m:sSubPr>
            <m:e>
              <m:r>
                <w:del w:id="200" w:author="2nd Drft Edits" w:date="2025-08-29T11:29:00Z" w16du:dateUtc="2025-08-29T15:29:00Z">
                  <w:rPr>
                    <w:rFonts w:ascii="Cambria Math" w:hAnsi="Cambria Math"/>
                    <w:highlight w:val="cyan"/>
                  </w:rPr>
                  <m:t>N</m:t>
                </w:del>
              </m:r>
            </m:e>
            <m:sub>
              <m:r>
                <w:del w:id="201" w:author="2nd Drft Edits" w:date="2025-08-29T11:29:00Z" w16du:dateUtc="2025-08-29T15:29:00Z">
                  <w:rPr>
                    <w:rFonts w:ascii="Cambria Math" w:hAnsi="Cambria Math"/>
                    <w:highlight w:val="cyan"/>
                  </w:rPr>
                  <m:t>F</m:t>
                </w:del>
              </m:r>
            </m:sub>
          </m:sSub>
          <m:r>
            <w:del w:id="202" w:author="2nd Drft Edits" w:date="2025-08-29T11:29:00Z" w16du:dateUtc="2025-08-29T15:29:00Z">
              <m:rPr>
                <m:sty m:val="p"/>
              </m:rPr>
              <w:rPr>
                <w:rFonts w:ascii="Cambria Math" w:hAnsi="Cambria Math"/>
                <w:highlight w:val="cyan"/>
              </w:rPr>
              <m:t>+-6</m:t>
            </w:del>
          </m:r>
          <m:r>
            <w:del w:id="203" w:author="2nd Drft Edits" w:date="2025-08-29T11:29:00Z" w16du:dateUtc="2025-08-29T15:29:00Z">
              <w:rPr>
                <w:rFonts w:ascii="Cambria Math" w:hAnsi="Cambria Math"/>
                <w:szCs w:val="24"/>
                <w:highlight w:val="cyan"/>
              </w:rPr>
              <m:t>+</m:t>
            </w:del>
          </m:r>
          <m:r>
            <w:del w:id="204" w:author="2nd Drft Edits" w:date="2025-08-29T11:29:00Z" w16du:dateUtc="2025-08-29T15:29:00Z">
              <w:rPr>
                <w:rFonts w:ascii="Cambria Math" w:hAnsi="Cambria Math"/>
                <w:szCs w:val="24"/>
                <w:highlight w:val="cyan"/>
              </w:rPr>
              <m:t>AAF</m:t>
            </w:del>
          </m:r>
          <m:r>
            <w:del w:id="205" w:author="2nd Drft Edits" w:date="2025-08-29T11:29:00Z" w16du:dateUtc="2025-08-29T15:29:00Z">
              <w:rPr>
                <w:rFonts w:ascii="Cambria Math" w:hAnsi="Cambria Math"/>
                <w:szCs w:val="24"/>
                <w:highlight w:val="cyan"/>
              </w:rPr>
              <m:t>(</m:t>
            </w:del>
          </m:r>
          <m:r>
            <w:del w:id="206" w:author="2nd Drft Edits" w:date="2025-08-29T11:29:00Z" w16du:dateUtc="2025-08-29T15:29:00Z">
              <w:rPr>
                <w:rFonts w:ascii="Cambria Math" w:hAnsi="Cambria Math"/>
                <w:szCs w:val="24"/>
                <w:highlight w:val="cyan"/>
              </w:rPr>
              <m:t>Alt</m:t>
            </w:del>
          </m:r>
          <m:r>
            <w:del w:id="207" w:author="2nd Drft Edits" w:date="2025-08-29T11:29:00Z" w16du:dateUtc="2025-08-29T15:29:00Z">
              <w:rPr>
                <w:rFonts w:ascii="Cambria Math" w:hAnsi="Cambria Math"/>
                <w:szCs w:val="24"/>
                <w:highlight w:val="cyan"/>
              </w:rPr>
              <m:t>)</m:t>
            </w:del>
          </m:r>
        </m:oMath>
      </m:oMathPara>
    </w:p>
    <w:p w14:paraId="7A3CD57D" w14:textId="39634D88" w:rsidR="00066AE6" w:rsidRPr="00E91D15" w:rsidDel="00E91D15" w:rsidRDefault="00066AE6" w:rsidP="00066AE6">
      <w:pPr>
        <w:pStyle w:val="Equation"/>
        <w:tabs>
          <w:tab w:val="clear" w:pos="4820"/>
          <w:tab w:val="clear" w:pos="9639"/>
        </w:tabs>
        <w:rPr>
          <w:del w:id="208" w:author="2nd Drft Edits" w:date="2025-08-29T11:29:00Z" w16du:dateUtc="2025-08-29T15:29:00Z"/>
          <w:highlight w:val="cyan"/>
          <w:lang w:eastAsia="zh-CN"/>
        </w:rPr>
      </w:pPr>
      <w:del w:id="209" w:author="2nd Drft Edits" w:date="2025-08-29T11:29:00Z" w16du:dateUtc="2025-08-29T15:29:00Z">
        <w:r w:rsidRPr="00E91D15" w:rsidDel="00E91D15">
          <w:rPr>
            <w:highlight w:val="cyan"/>
            <w:lang w:eastAsia="zh-CN"/>
          </w:rPr>
          <w:delText>where:</w:delText>
        </w:r>
      </w:del>
    </w:p>
    <w:p w14:paraId="0AD709A9" w14:textId="2595B871" w:rsidR="00066AE6" w:rsidRPr="00E91D15" w:rsidDel="00E91D15" w:rsidRDefault="00066AE6" w:rsidP="00066AE6">
      <w:pPr>
        <w:pStyle w:val="Equation"/>
        <w:tabs>
          <w:tab w:val="clear" w:pos="4820"/>
          <w:tab w:val="clear" w:pos="9639"/>
        </w:tabs>
        <w:rPr>
          <w:del w:id="210" w:author="2nd Drft Edits" w:date="2025-08-29T11:29:00Z" w16du:dateUtc="2025-08-29T15:29:00Z"/>
          <w:szCs w:val="24"/>
          <w:highlight w:val="cyan"/>
        </w:rPr>
      </w:pPr>
      <w:del w:id="211" w:author="2nd Drft Edits" w:date="2025-08-29T11:29:00Z" w16du:dateUtc="2025-08-29T15:29:00Z">
        <w:r w:rsidRPr="00E91D15" w:rsidDel="00E91D15">
          <w:rPr>
            <w:highlight w:val="cyan"/>
            <w:lang w:eastAsia="zh-CN"/>
          </w:rPr>
          <w:tab/>
        </w:r>
      </w:del>
      <m:oMath>
        <m:sSub>
          <m:sSubPr>
            <m:ctrlPr>
              <w:del w:id="212" w:author="2nd Drft Edits" w:date="2025-08-29T11:29:00Z" w16du:dateUtc="2025-08-29T15:29:00Z">
                <w:rPr>
                  <w:rFonts w:ascii="Cambria Math" w:hAnsi="Cambria Math"/>
                  <w:szCs w:val="24"/>
                  <w:highlight w:val="cyan"/>
                </w:rPr>
              </w:del>
            </m:ctrlPr>
          </m:sSubPr>
          <m:e>
            <m:r>
              <w:del w:id="213" w:author="2nd Drft Edits" w:date="2025-08-29T11:29:00Z" w16du:dateUtc="2025-08-29T15:29:00Z">
                <w:rPr>
                  <w:rFonts w:ascii="Cambria Math" w:hAnsi="Cambria Math"/>
                  <w:szCs w:val="24"/>
                  <w:highlight w:val="cyan"/>
                </w:rPr>
                <m:t>BW</m:t>
              </w:del>
            </m:r>
          </m:e>
          <m:sub>
            <m:r>
              <w:del w:id="214" w:author="2nd Drft Edits" w:date="2025-08-29T11:29:00Z" w16du:dateUtc="2025-08-29T15:29:00Z">
                <w:rPr>
                  <w:rFonts w:ascii="Cambria Math" w:hAnsi="Cambria Math"/>
                  <w:szCs w:val="24"/>
                  <w:highlight w:val="cyan"/>
                </w:rPr>
                <m:t>IF</m:t>
              </w:del>
            </m:r>
          </m:sub>
        </m:sSub>
      </m:oMath>
      <w:del w:id="215" w:author="2nd Drft Edits" w:date="2025-08-29T11:29:00Z" w16du:dateUtc="2025-08-29T15:29:00Z">
        <w:r w:rsidRPr="00E91D15" w:rsidDel="00E91D15">
          <w:rPr>
            <w:szCs w:val="24"/>
            <w:highlight w:val="cyan"/>
          </w:rPr>
          <w:delText xml:space="preserve">: </w:delText>
        </w:r>
        <w:r w:rsidRPr="00E91D15" w:rsidDel="00E91D15">
          <w:rPr>
            <w:highlight w:val="cyan"/>
          </w:rPr>
          <w:delText>IF bandwidth</w:delText>
        </w:r>
        <w:r w:rsidRPr="00E91D15" w:rsidDel="00E91D15">
          <w:rPr>
            <w:szCs w:val="24"/>
            <w:highlight w:val="cyan"/>
          </w:rPr>
          <w:delText xml:space="preserve"> of the altimeter in MHz</w:delText>
        </w:r>
      </w:del>
    </w:p>
    <w:p w14:paraId="769A4593" w14:textId="5164732A" w:rsidR="00066AE6" w:rsidRPr="00E91D15" w:rsidDel="00E91D15" w:rsidRDefault="00066AE6" w:rsidP="00066AE6">
      <w:pPr>
        <w:pStyle w:val="Equation"/>
        <w:tabs>
          <w:tab w:val="clear" w:pos="4820"/>
          <w:tab w:val="clear" w:pos="9639"/>
        </w:tabs>
        <w:rPr>
          <w:del w:id="216" w:author="2nd Drft Edits" w:date="2025-08-29T11:29:00Z" w16du:dateUtc="2025-08-29T15:29:00Z"/>
          <w:szCs w:val="24"/>
          <w:highlight w:val="cyan"/>
        </w:rPr>
      </w:pPr>
      <w:del w:id="217" w:author="2nd Drft Edits" w:date="2025-08-29T11:29:00Z" w16du:dateUtc="2025-08-29T15:29:00Z">
        <w:r w:rsidRPr="00E91D15" w:rsidDel="00E91D15">
          <w:rPr>
            <w:szCs w:val="24"/>
            <w:highlight w:val="cyan"/>
          </w:rPr>
          <w:tab/>
        </w:r>
      </w:del>
      <m:oMath>
        <m:sSub>
          <m:sSubPr>
            <m:ctrlPr>
              <w:del w:id="218" w:author="2nd Drft Edits" w:date="2025-08-29T11:29:00Z" w16du:dateUtc="2025-08-29T15:29:00Z">
                <w:rPr>
                  <w:rFonts w:ascii="Cambria Math" w:hAnsi="Cambria Math"/>
                  <w:szCs w:val="24"/>
                  <w:highlight w:val="cyan"/>
                </w:rPr>
              </w:del>
            </m:ctrlPr>
          </m:sSubPr>
          <m:e>
            <m:r>
              <w:del w:id="219" w:author="2nd Drft Edits" w:date="2025-08-29T11:29:00Z" w16du:dateUtc="2025-08-29T15:29:00Z">
                <w:rPr>
                  <w:rFonts w:ascii="Cambria Math" w:hAnsi="Cambria Math"/>
                  <w:szCs w:val="24"/>
                  <w:highlight w:val="cyan"/>
                </w:rPr>
                <m:t>BW</m:t>
              </w:del>
            </m:r>
          </m:e>
          <m:sub>
            <m:r>
              <w:del w:id="220" w:author="2nd Drft Edits" w:date="2025-08-29T11:29:00Z" w16du:dateUtc="2025-08-29T15:29:00Z">
                <w:rPr>
                  <w:rFonts w:ascii="Cambria Math" w:hAnsi="Cambria Math"/>
                  <w:szCs w:val="24"/>
                  <w:highlight w:val="cyan"/>
                </w:rPr>
                <m:t>C</m:t>
              </w:del>
            </m:r>
          </m:sub>
        </m:sSub>
      </m:oMath>
      <w:del w:id="221" w:author="2nd Drft Edits" w:date="2025-08-29T11:29:00Z" w16du:dateUtc="2025-08-29T15:29:00Z">
        <w:r w:rsidRPr="00E91D15" w:rsidDel="00E91D15">
          <w:rPr>
            <w:szCs w:val="24"/>
            <w:highlight w:val="cyan"/>
          </w:rPr>
          <w:delText>: C</w:delText>
        </w:r>
        <w:r w:rsidRPr="00E91D15" w:rsidDel="00E91D15">
          <w:rPr>
            <w:highlight w:val="cyan"/>
          </w:rPr>
          <w:delText>hirp bandwidth</w:delText>
        </w:r>
        <w:r w:rsidRPr="00E91D15" w:rsidDel="00E91D15">
          <w:rPr>
            <w:szCs w:val="24"/>
            <w:highlight w:val="cyan"/>
          </w:rPr>
          <w:delText xml:space="preserve"> of the altimeter in MHz</w:delText>
        </w:r>
      </w:del>
    </w:p>
    <w:p w14:paraId="3FD4F47A" w14:textId="6855C762" w:rsidR="00EC6537" w:rsidRPr="00E91D15" w:rsidDel="00E91D15" w:rsidRDefault="00066AE6" w:rsidP="00D90376">
      <w:pPr>
        <w:pStyle w:val="Equation"/>
        <w:tabs>
          <w:tab w:val="clear" w:pos="4820"/>
          <w:tab w:val="clear" w:pos="9639"/>
        </w:tabs>
        <w:rPr>
          <w:del w:id="222" w:author="2nd Drft Edits" w:date="2025-08-29T11:29:00Z" w16du:dateUtc="2025-08-29T15:29:00Z"/>
          <w:szCs w:val="24"/>
          <w:highlight w:val="cyan"/>
        </w:rPr>
      </w:pPr>
      <w:del w:id="223" w:author="2nd Drft Edits" w:date="2025-08-29T11:29:00Z" w16du:dateUtc="2025-08-29T15:29:00Z">
        <w:r w:rsidRPr="00E91D15" w:rsidDel="00E91D15">
          <w:rPr>
            <w:szCs w:val="24"/>
            <w:highlight w:val="cyan"/>
          </w:rPr>
          <w:tab/>
        </w:r>
      </w:del>
      <m:oMath>
        <m:sSub>
          <m:sSubPr>
            <m:ctrlPr>
              <w:del w:id="224" w:author="2nd Drft Edits" w:date="2025-08-29T11:29:00Z" w16du:dateUtc="2025-08-29T15:29:00Z">
                <w:rPr>
                  <w:rFonts w:ascii="Cambria Math" w:hAnsi="Cambria Math"/>
                  <w:szCs w:val="24"/>
                  <w:highlight w:val="cyan"/>
                </w:rPr>
              </w:del>
            </m:ctrlPr>
          </m:sSubPr>
          <m:e>
            <m:r>
              <w:del w:id="225" w:author="2nd Drft Edits" w:date="2025-08-29T11:29:00Z" w16du:dateUtc="2025-08-29T15:29:00Z">
                <w:rPr>
                  <w:rFonts w:ascii="Cambria Math" w:hAnsi="Cambria Math"/>
                  <w:szCs w:val="24"/>
                  <w:highlight w:val="cyan"/>
                </w:rPr>
                <m:t>N</m:t>
              </w:del>
            </m:r>
          </m:e>
          <m:sub>
            <m:r>
              <w:del w:id="226" w:author="2nd Drft Edits" w:date="2025-08-29T11:29:00Z" w16du:dateUtc="2025-08-29T15:29:00Z">
                <w:rPr>
                  <w:rFonts w:ascii="Cambria Math" w:hAnsi="Cambria Math"/>
                  <w:szCs w:val="24"/>
                  <w:highlight w:val="cyan"/>
                </w:rPr>
                <m:t>F</m:t>
              </w:del>
            </m:r>
          </m:sub>
        </m:sSub>
      </m:oMath>
      <w:del w:id="227" w:author="2nd Drft Edits" w:date="2025-08-29T11:29:00Z" w16du:dateUtc="2025-08-29T15:29:00Z">
        <w:r w:rsidRPr="00E91D15" w:rsidDel="00E91D15">
          <w:rPr>
            <w:szCs w:val="24"/>
            <w:highlight w:val="cyan"/>
          </w:rPr>
          <w:delText>: Noise figure at the receiver input in dB</w:delText>
        </w:r>
      </w:del>
    </w:p>
    <w:p w14:paraId="19E74D32" w14:textId="3DCEFC4E" w:rsidR="00066AE6" w:rsidRPr="00E91D15" w:rsidDel="00E91D15" w:rsidRDefault="00066AE6" w:rsidP="00D90376">
      <w:pPr>
        <w:pStyle w:val="Equation"/>
        <w:tabs>
          <w:tab w:val="clear" w:pos="4820"/>
          <w:tab w:val="clear" w:pos="9639"/>
        </w:tabs>
        <w:rPr>
          <w:del w:id="228" w:author="2nd Drft Edits" w:date="2025-08-29T11:29:00Z" w16du:dateUtc="2025-08-29T15:29:00Z"/>
          <w:szCs w:val="24"/>
          <w:highlight w:val="cyan"/>
        </w:rPr>
      </w:pPr>
    </w:p>
    <w:p w14:paraId="3C9BC288" w14:textId="6FB3D46D" w:rsidR="00066AE6" w:rsidRPr="00E91D15" w:rsidDel="00E91D15" w:rsidRDefault="00066AE6" w:rsidP="00066AE6">
      <w:pPr>
        <w:pStyle w:val="Tablehead"/>
        <w:rPr>
          <w:del w:id="229" w:author="2nd Drft Edits" w:date="2025-08-29T11:29:00Z" w16du:dateUtc="2025-08-29T15:29:00Z"/>
          <w:highlight w:val="cyan"/>
        </w:rPr>
      </w:pPr>
      <w:del w:id="230" w:author="2nd Drft Edits" w:date="2025-08-29T11:29:00Z" w16du:dateUtc="2025-08-29T15:29:00Z">
        <w:r w:rsidRPr="00E91D15" w:rsidDel="00E91D15">
          <w:rPr>
            <w:highlight w:val="cyan"/>
          </w:rPr>
          <w:delText>Recommendation ITU-R M.2059 Radio Altimeter Model Specific Parameters</w:delText>
        </w:r>
      </w:del>
    </w:p>
    <w:tbl>
      <w:tblPr>
        <w:tblW w:w="10650" w:type="dxa"/>
        <w:jc w:val="center"/>
        <w:tblLayout w:type="fixed"/>
        <w:tblCellMar>
          <w:left w:w="29" w:type="dxa"/>
          <w:right w:w="29" w:type="dxa"/>
        </w:tblCellMar>
        <w:tblLook w:val="04A0" w:firstRow="1" w:lastRow="0" w:firstColumn="1" w:lastColumn="0" w:noHBand="0" w:noVBand="1"/>
      </w:tblPr>
      <w:tblGrid>
        <w:gridCol w:w="1793"/>
        <w:gridCol w:w="1258"/>
        <w:gridCol w:w="719"/>
        <w:gridCol w:w="711"/>
        <w:gridCol w:w="671"/>
        <w:gridCol w:w="820"/>
        <w:gridCol w:w="802"/>
        <w:gridCol w:w="788"/>
        <w:gridCol w:w="776"/>
        <w:gridCol w:w="770"/>
        <w:gridCol w:w="770"/>
        <w:gridCol w:w="772"/>
      </w:tblGrid>
      <w:tr w:rsidR="00066AE6" w:rsidRPr="00E91D15" w:rsidDel="00E91D15" w14:paraId="7157C456" w14:textId="543D74EA" w:rsidTr="005B3AD0">
        <w:trPr>
          <w:trHeight w:val="288"/>
          <w:tblHeader/>
          <w:jc w:val="center"/>
          <w:del w:id="231" w:author="2nd Drft Edits" w:date="2025-08-29T11:29:00Z"/>
        </w:trPr>
        <w:tc>
          <w:tcPr>
            <w:tcW w:w="1793"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14:paraId="3E82BD90" w14:textId="7288C641" w:rsidR="00066AE6" w:rsidRPr="00E91D15" w:rsidDel="00E91D15" w:rsidRDefault="00066AE6" w:rsidP="005B3AD0">
            <w:pPr>
              <w:pStyle w:val="Tablehead"/>
              <w:rPr>
                <w:del w:id="232" w:author="2nd Drft Edits" w:date="2025-08-29T11:29:00Z" w16du:dateUtc="2025-08-29T15:29:00Z"/>
                <w:rFonts w:ascii="Times New Roman" w:hAnsi="Times New Roman"/>
                <w:highlight w:val="cyan"/>
              </w:rPr>
            </w:pPr>
            <w:del w:id="233" w:author="2nd Drft Edits" w:date="2025-08-29T11:29:00Z" w16du:dateUtc="2025-08-29T15:29:00Z">
              <w:r w:rsidRPr="00E91D15" w:rsidDel="00E91D15">
                <w:rPr>
                  <w:highlight w:val="cyan"/>
                </w:rPr>
                <w:delText>Parameter</w:delText>
              </w:r>
            </w:del>
          </w:p>
        </w:tc>
        <w:tc>
          <w:tcPr>
            <w:tcW w:w="12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38AF1534" w14:textId="7375E999" w:rsidR="00066AE6" w:rsidRPr="00E91D15" w:rsidDel="00E91D15" w:rsidRDefault="00066AE6" w:rsidP="005B3AD0">
            <w:pPr>
              <w:pStyle w:val="Tablehead"/>
              <w:rPr>
                <w:del w:id="234" w:author="2nd Drft Edits" w:date="2025-08-29T11:29:00Z" w16du:dateUtc="2025-08-29T15:29:00Z"/>
                <w:highlight w:val="cyan"/>
              </w:rPr>
            </w:pPr>
            <w:del w:id="235" w:author="2nd Drft Edits" w:date="2025-08-29T11:29:00Z" w16du:dateUtc="2025-08-29T15:29:00Z">
              <w:r w:rsidRPr="00E91D15" w:rsidDel="00E91D15">
                <w:rPr>
                  <w:highlight w:val="cyan"/>
                </w:rPr>
                <w:delText>Units</w:delText>
              </w:r>
            </w:del>
          </w:p>
        </w:tc>
        <w:tc>
          <w:tcPr>
            <w:tcW w:w="7599"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hideMark/>
          </w:tcPr>
          <w:p w14:paraId="2FCD4834" w14:textId="584117DE" w:rsidR="00066AE6" w:rsidRPr="00E91D15" w:rsidDel="00E91D15" w:rsidRDefault="00066AE6" w:rsidP="005B3AD0">
            <w:pPr>
              <w:pStyle w:val="Tablehead"/>
              <w:rPr>
                <w:del w:id="236" w:author="2nd Drft Edits" w:date="2025-08-29T11:29:00Z" w16du:dateUtc="2025-08-29T15:29:00Z"/>
                <w:highlight w:val="cyan"/>
              </w:rPr>
            </w:pPr>
            <w:del w:id="237" w:author="2nd Drft Edits" w:date="2025-08-29T11:29:00Z" w16du:dateUtc="2025-08-29T15:29:00Z">
              <w:r w:rsidRPr="00E91D15" w:rsidDel="00E91D15">
                <w:rPr>
                  <w:highlight w:val="cyan"/>
                </w:rPr>
                <w:delText>Radio Altimeter Model</w:delText>
              </w:r>
            </w:del>
          </w:p>
        </w:tc>
      </w:tr>
      <w:tr w:rsidR="00066AE6" w:rsidRPr="00E91D15" w:rsidDel="00E91D15" w14:paraId="2FFFDE34" w14:textId="66BC65EE" w:rsidTr="005B3AD0">
        <w:trPr>
          <w:trHeight w:val="432"/>
          <w:tblHeader/>
          <w:jc w:val="center"/>
          <w:del w:id="238" w:author="2nd Drft Edits" w:date="2025-08-29T11:29:00Z"/>
        </w:trPr>
        <w:tc>
          <w:tcPr>
            <w:tcW w:w="1793" w:type="dxa"/>
            <w:vMerge/>
            <w:tcBorders>
              <w:top w:val="single" w:sz="4" w:space="0" w:color="auto"/>
              <w:left w:val="single" w:sz="4" w:space="0" w:color="auto"/>
              <w:bottom w:val="single" w:sz="4" w:space="0" w:color="auto"/>
              <w:right w:val="single" w:sz="4" w:space="0" w:color="000000"/>
            </w:tcBorders>
            <w:vAlign w:val="center"/>
            <w:hideMark/>
          </w:tcPr>
          <w:p w14:paraId="4F140217" w14:textId="54BB29F8" w:rsidR="00066AE6" w:rsidRPr="00E91D15" w:rsidDel="00E91D15" w:rsidRDefault="00066AE6" w:rsidP="005B3AD0">
            <w:pPr>
              <w:pStyle w:val="Tablehead"/>
              <w:rPr>
                <w:del w:id="239" w:author="2nd Drft Edits" w:date="2025-08-29T11:29:00Z" w16du:dateUtc="2025-08-29T15:29:00Z"/>
                <w:rFonts w:ascii="Times New Roman" w:hAnsi="Times New Roman"/>
                <w:highlight w:val="cyan"/>
              </w:rPr>
            </w:pPr>
          </w:p>
        </w:tc>
        <w:tc>
          <w:tcPr>
            <w:tcW w:w="1258" w:type="dxa"/>
            <w:vMerge/>
            <w:tcBorders>
              <w:top w:val="single" w:sz="4" w:space="0" w:color="auto"/>
              <w:left w:val="single" w:sz="4" w:space="0" w:color="000000"/>
              <w:bottom w:val="single" w:sz="4" w:space="0" w:color="auto"/>
              <w:right w:val="single" w:sz="4" w:space="0" w:color="000000"/>
            </w:tcBorders>
            <w:vAlign w:val="center"/>
            <w:hideMark/>
          </w:tcPr>
          <w:p w14:paraId="4DA10718" w14:textId="2B45FDB1" w:rsidR="00066AE6" w:rsidRPr="00E91D15" w:rsidDel="00E91D15" w:rsidRDefault="00066AE6" w:rsidP="005B3AD0">
            <w:pPr>
              <w:pStyle w:val="Tablehead"/>
              <w:rPr>
                <w:del w:id="240" w:author="2nd Drft Edits" w:date="2025-08-29T11:29:00Z" w16du:dateUtc="2025-08-29T15:29:00Z"/>
                <w:rFonts w:ascii="Times New Roman" w:hAnsi="Times New Roman"/>
                <w:highlight w:val="cyan"/>
              </w:rPr>
            </w:pPr>
          </w:p>
        </w:tc>
        <w:tc>
          <w:tcPr>
            <w:tcW w:w="719"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599FC49" w14:textId="3432773E" w:rsidR="00066AE6" w:rsidRPr="00E91D15" w:rsidDel="00E91D15" w:rsidRDefault="00066AE6" w:rsidP="005B3AD0">
            <w:pPr>
              <w:pStyle w:val="Tablehead"/>
              <w:rPr>
                <w:del w:id="241" w:author="2nd Drft Edits" w:date="2025-08-29T11:29:00Z" w16du:dateUtc="2025-08-29T15:29:00Z"/>
                <w:highlight w:val="cyan"/>
              </w:rPr>
            </w:pPr>
            <w:del w:id="242" w:author="2nd Drft Edits" w:date="2025-08-29T11:29:00Z" w16du:dateUtc="2025-08-29T15:29:00Z">
              <w:r w:rsidRPr="00E91D15" w:rsidDel="00E91D15">
                <w:rPr>
                  <w:highlight w:val="cyan"/>
                </w:rPr>
                <w:delText>A1</w:delText>
              </w:r>
            </w:del>
          </w:p>
        </w:tc>
        <w:tc>
          <w:tcPr>
            <w:tcW w:w="71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F704AD1" w14:textId="3E88AC08" w:rsidR="00066AE6" w:rsidRPr="00E91D15" w:rsidDel="00E91D15" w:rsidRDefault="00066AE6" w:rsidP="005B3AD0">
            <w:pPr>
              <w:pStyle w:val="Tablehead"/>
              <w:rPr>
                <w:del w:id="243" w:author="2nd Drft Edits" w:date="2025-08-29T11:29:00Z" w16du:dateUtc="2025-08-29T15:29:00Z"/>
                <w:highlight w:val="cyan"/>
              </w:rPr>
            </w:pPr>
            <w:del w:id="244" w:author="2nd Drft Edits" w:date="2025-08-29T11:29:00Z" w16du:dateUtc="2025-08-29T15:29:00Z">
              <w:r w:rsidRPr="00E91D15" w:rsidDel="00E91D15">
                <w:rPr>
                  <w:highlight w:val="cyan"/>
                </w:rPr>
                <w:delText>A2</w:delText>
              </w:r>
            </w:del>
          </w:p>
        </w:tc>
        <w:tc>
          <w:tcPr>
            <w:tcW w:w="67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1F32D03" w14:textId="5887E25E" w:rsidR="00066AE6" w:rsidRPr="00E91D15" w:rsidDel="00E91D15" w:rsidRDefault="00066AE6" w:rsidP="005B3AD0">
            <w:pPr>
              <w:pStyle w:val="Tablehead"/>
              <w:rPr>
                <w:del w:id="245" w:author="2nd Drft Edits" w:date="2025-08-29T11:29:00Z" w16du:dateUtc="2025-08-29T15:29:00Z"/>
                <w:highlight w:val="cyan"/>
              </w:rPr>
            </w:pPr>
            <w:del w:id="246" w:author="2nd Drft Edits" w:date="2025-08-29T11:29:00Z" w16du:dateUtc="2025-08-29T15:29:00Z">
              <w:r w:rsidRPr="00E91D15" w:rsidDel="00E91D15">
                <w:rPr>
                  <w:highlight w:val="cyan"/>
                </w:rPr>
                <w:delText>A3</w:delText>
              </w:r>
            </w:del>
          </w:p>
        </w:tc>
        <w:tc>
          <w:tcPr>
            <w:tcW w:w="8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91293F3" w14:textId="6A2790BB" w:rsidR="00066AE6" w:rsidRPr="00E91D15" w:rsidDel="00E91D15" w:rsidRDefault="00066AE6" w:rsidP="005B3AD0">
            <w:pPr>
              <w:pStyle w:val="Tablehead"/>
              <w:rPr>
                <w:del w:id="247" w:author="2nd Drft Edits" w:date="2025-08-29T11:29:00Z" w16du:dateUtc="2025-08-29T15:29:00Z"/>
                <w:highlight w:val="cyan"/>
              </w:rPr>
            </w:pPr>
            <w:del w:id="248" w:author="2nd Drft Edits" w:date="2025-08-29T11:29:00Z" w16du:dateUtc="2025-08-29T15:29:00Z">
              <w:r w:rsidRPr="00E91D15" w:rsidDel="00E91D15">
                <w:rPr>
                  <w:highlight w:val="cyan"/>
                </w:rPr>
                <w:delText>A4</w:delText>
              </w:r>
            </w:del>
          </w:p>
        </w:tc>
        <w:tc>
          <w:tcPr>
            <w:tcW w:w="80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8C28C2C" w14:textId="09E20092" w:rsidR="00066AE6" w:rsidRPr="00E91D15" w:rsidDel="00E91D15" w:rsidRDefault="00066AE6" w:rsidP="005B3AD0">
            <w:pPr>
              <w:pStyle w:val="Tablehead"/>
              <w:rPr>
                <w:del w:id="249" w:author="2nd Drft Edits" w:date="2025-08-29T11:29:00Z" w16du:dateUtc="2025-08-29T15:29:00Z"/>
                <w:highlight w:val="cyan"/>
              </w:rPr>
            </w:pPr>
            <w:del w:id="250" w:author="2nd Drft Edits" w:date="2025-08-29T11:29:00Z" w16du:dateUtc="2025-08-29T15:29:00Z">
              <w:r w:rsidRPr="00E91D15" w:rsidDel="00E91D15">
                <w:rPr>
                  <w:highlight w:val="cyan"/>
                </w:rPr>
                <w:delText>A5</w:delText>
              </w:r>
            </w:del>
          </w:p>
        </w:tc>
        <w:tc>
          <w:tcPr>
            <w:tcW w:w="788"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A8844FB" w14:textId="3331B39D" w:rsidR="00066AE6" w:rsidRPr="00E91D15" w:rsidDel="00E91D15" w:rsidRDefault="00066AE6" w:rsidP="005B3AD0">
            <w:pPr>
              <w:pStyle w:val="Tablehead"/>
              <w:rPr>
                <w:del w:id="251" w:author="2nd Drft Edits" w:date="2025-08-29T11:29:00Z" w16du:dateUtc="2025-08-29T15:29:00Z"/>
                <w:highlight w:val="cyan"/>
              </w:rPr>
            </w:pPr>
            <w:del w:id="252" w:author="2nd Drft Edits" w:date="2025-08-29T11:29:00Z" w16du:dateUtc="2025-08-29T15:29:00Z">
              <w:r w:rsidRPr="00E91D15" w:rsidDel="00E91D15">
                <w:rPr>
                  <w:highlight w:val="cyan"/>
                </w:rPr>
                <w:delText>A6</w:delText>
              </w:r>
            </w:del>
          </w:p>
        </w:tc>
        <w:tc>
          <w:tcPr>
            <w:tcW w:w="776"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08CB3897" w14:textId="4981FFB5" w:rsidR="00066AE6" w:rsidRPr="00E91D15" w:rsidDel="00E91D15" w:rsidRDefault="00066AE6" w:rsidP="005B3AD0">
            <w:pPr>
              <w:pStyle w:val="Tablehead"/>
              <w:rPr>
                <w:del w:id="253" w:author="2nd Drft Edits" w:date="2025-08-29T11:29:00Z" w16du:dateUtc="2025-08-29T15:29:00Z"/>
                <w:highlight w:val="cyan"/>
              </w:rPr>
            </w:pPr>
            <w:del w:id="254" w:author="2nd Drft Edits" w:date="2025-08-29T11:29:00Z" w16du:dateUtc="2025-08-29T15:29:00Z">
              <w:r w:rsidRPr="00E91D15" w:rsidDel="00E91D15">
                <w:rPr>
                  <w:highlight w:val="cyan"/>
                </w:rPr>
                <w:delText>D1</w:delText>
              </w:r>
            </w:del>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7469F71" w14:textId="5A51F51D" w:rsidR="00066AE6" w:rsidRPr="00E91D15" w:rsidDel="00E91D15" w:rsidRDefault="00066AE6" w:rsidP="005B3AD0">
            <w:pPr>
              <w:pStyle w:val="Tablehead"/>
              <w:rPr>
                <w:del w:id="255" w:author="2nd Drft Edits" w:date="2025-08-29T11:29:00Z" w16du:dateUtc="2025-08-29T15:29:00Z"/>
                <w:highlight w:val="cyan"/>
              </w:rPr>
            </w:pPr>
            <w:del w:id="256" w:author="2nd Drft Edits" w:date="2025-08-29T11:29:00Z" w16du:dateUtc="2025-08-29T15:29:00Z">
              <w:r w:rsidRPr="00E91D15" w:rsidDel="00E91D15">
                <w:rPr>
                  <w:highlight w:val="cyan"/>
                </w:rPr>
                <w:delText>D2</w:delText>
              </w:r>
            </w:del>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B5FA0CB" w14:textId="3454434F" w:rsidR="00066AE6" w:rsidRPr="00E91D15" w:rsidDel="00E91D15" w:rsidRDefault="00066AE6" w:rsidP="005B3AD0">
            <w:pPr>
              <w:pStyle w:val="Tablehead"/>
              <w:rPr>
                <w:del w:id="257" w:author="2nd Drft Edits" w:date="2025-08-29T11:29:00Z" w16du:dateUtc="2025-08-29T15:29:00Z"/>
                <w:highlight w:val="cyan"/>
              </w:rPr>
            </w:pPr>
            <w:del w:id="258" w:author="2nd Drft Edits" w:date="2025-08-29T11:29:00Z" w16du:dateUtc="2025-08-29T15:29:00Z">
              <w:r w:rsidRPr="00E91D15" w:rsidDel="00E91D15">
                <w:rPr>
                  <w:highlight w:val="cyan"/>
                </w:rPr>
                <w:delText>D3</w:delText>
              </w:r>
            </w:del>
          </w:p>
        </w:tc>
        <w:tc>
          <w:tcPr>
            <w:tcW w:w="772"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4EA87791" w14:textId="6297704F" w:rsidR="00066AE6" w:rsidRPr="00E91D15" w:rsidDel="00E91D15" w:rsidRDefault="00066AE6" w:rsidP="005B3AD0">
            <w:pPr>
              <w:pStyle w:val="Tablehead"/>
              <w:rPr>
                <w:del w:id="259" w:author="2nd Drft Edits" w:date="2025-08-29T11:29:00Z" w16du:dateUtc="2025-08-29T15:29:00Z"/>
                <w:highlight w:val="cyan"/>
              </w:rPr>
            </w:pPr>
            <w:del w:id="260" w:author="2nd Drft Edits" w:date="2025-08-29T11:29:00Z" w16du:dateUtc="2025-08-29T15:29:00Z">
              <w:r w:rsidRPr="00E91D15" w:rsidDel="00E91D15">
                <w:rPr>
                  <w:highlight w:val="cyan"/>
                </w:rPr>
                <w:delText>D4</w:delText>
              </w:r>
            </w:del>
          </w:p>
        </w:tc>
      </w:tr>
      <w:tr w:rsidR="00066AE6" w:rsidRPr="00E91D15" w:rsidDel="00E91D15" w14:paraId="442817FA" w14:textId="765D27D8" w:rsidTr="005B3AD0">
        <w:trPr>
          <w:trHeight w:val="432"/>
          <w:tblHeader/>
          <w:jc w:val="center"/>
          <w:del w:id="261" w:author="2nd Drft Edits" w:date="2025-08-29T11:29: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5FC3348" w14:textId="003380CB" w:rsidR="00066AE6" w:rsidRPr="00E91D15" w:rsidDel="00E91D15" w:rsidRDefault="00C712D6" w:rsidP="005B3AD0">
            <w:pPr>
              <w:pStyle w:val="TableText0"/>
              <w:jc w:val="center"/>
              <w:rPr>
                <w:del w:id="262" w:author="2nd Drft Edits" w:date="2025-08-29T11:29:00Z" w16du:dateUtc="2025-08-29T15:29:00Z"/>
                <w:b/>
                <w:bCs/>
                <w:sz w:val="20"/>
                <w:highlight w:val="cyan"/>
              </w:rPr>
            </w:pPr>
            <m:oMathPara>
              <m:oMath>
                <m:sSub>
                  <m:sSubPr>
                    <m:ctrlPr>
                      <w:del w:id="263" w:author="2nd Drft Edits" w:date="2025-08-29T11:29:00Z" w16du:dateUtc="2025-08-29T15:29:00Z">
                        <w:rPr>
                          <w:rFonts w:ascii="Cambria Math" w:hAnsi="Cambria Math"/>
                          <w:i/>
                          <w:sz w:val="20"/>
                          <w:highlight w:val="cyan"/>
                          <w:lang w:eastAsia="zh-CN"/>
                        </w:rPr>
                      </w:del>
                    </m:ctrlPr>
                  </m:sSubPr>
                  <m:e>
                    <m:r>
                      <w:del w:id="264" w:author="2nd Drft Edits" w:date="2025-08-29T11:29:00Z" w16du:dateUtc="2025-08-29T15:29:00Z">
                        <m:rPr>
                          <m:sty m:val="p"/>
                        </m:rPr>
                        <w:rPr>
                          <w:rFonts w:ascii="Cambria Math" w:hAnsi="Cambria Math"/>
                          <w:sz w:val="20"/>
                          <w:highlight w:val="cyan"/>
                          <w:lang w:eastAsia="zh-CN"/>
                        </w:rPr>
                        <m:t>Alt</m:t>
                      </w:del>
                    </m:r>
                  </m:e>
                  <m:sub>
                    <m:r>
                      <w:del w:id="265" w:author="2nd Drft Edits" w:date="2025-08-29T11:29:00Z" w16du:dateUtc="2025-08-29T15:29:00Z">
                        <m:rPr>
                          <m:sty m:val="p"/>
                        </m:rPr>
                        <w:rPr>
                          <w:rFonts w:ascii="Cambria Math" w:hAnsi="Cambria Math"/>
                          <w:sz w:val="20"/>
                          <w:highlight w:val="cyan"/>
                          <w:lang w:eastAsia="zh-CN"/>
                        </w:rPr>
                        <m:t>UL</m:t>
                      </w:del>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7480216" w14:textId="0DA546C1" w:rsidR="00066AE6" w:rsidRPr="00E91D15" w:rsidDel="00E91D15" w:rsidRDefault="00066AE6" w:rsidP="005B3AD0">
            <w:pPr>
              <w:pStyle w:val="TableText0"/>
              <w:jc w:val="center"/>
              <w:rPr>
                <w:del w:id="266" w:author="2nd Drft Edits" w:date="2025-08-29T11:29:00Z" w16du:dateUtc="2025-08-29T15:29:00Z"/>
                <w:b/>
                <w:bCs/>
                <w:sz w:val="20"/>
                <w:highlight w:val="cyan"/>
              </w:rPr>
            </w:pPr>
            <w:del w:id="267" w:author="2nd Drft Edits" w:date="2025-08-29T11:29:00Z" w16du:dateUtc="2025-08-29T15:29:00Z">
              <w:r w:rsidRPr="00E91D15" w:rsidDel="00E91D15">
                <w:rPr>
                  <w:b/>
                  <w:bCs/>
                  <w:sz w:val="20"/>
                  <w:highlight w:val="cyan"/>
                </w:rPr>
                <w:delText>m</w:delText>
              </w:r>
            </w:del>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6084D0EB" w14:textId="1F19EB54" w:rsidR="00066AE6" w:rsidRPr="00E91D15" w:rsidDel="00E91D15" w:rsidRDefault="00066AE6" w:rsidP="005B3AD0">
            <w:pPr>
              <w:pStyle w:val="TableText0"/>
              <w:jc w:val="center"/>
              <w:rPr>
                <w:del w:id="268" w:author="2nd Drft Edits" w:date="2025-08-29T11:29:00Z" w16du:dateUtc="2025-08-29T15:29:00Z"/>
                <w:sz w:val="20"/>
                <w:highlight w:val="cyan"/>
              </w:rPr>
            </w:pPr>
            <w:del w:id="269" w:author="2nd Drft Edits" w:date="2025-08-29T11:29:00Z" w16du:dateUtc="2025-08-29T15:29:00Z">
              <w:r w:rsidRPr="00E91D15" w:rsidDel="00E91D15">
                <w:rPr>
                  <w:sz w:val="20"/>
                  <w:highlight w:val="cyan"/>
                </w:rPr>
                <w:delText>2500</w:delText>
              </w:r>
            </w:del>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24FB9C9" w14:textId="18727A0A" w:rsidR="00066AE6" w:rsidRPr="00E91D15" w:rsidDel="00E91D15" w:rsidRDefault="00066AE6" w:rsidP="005B3AD0">
            <w:pPr>
              <w:pStyle w:val="TableText0"/>
              <w:jc w:val="center"/>
              <w:rPr>
                <w:del w:id="270" w:author="2nd Drft Edits" w:date="2025-08-29T11:29:00Z" w16du:dateUtc="2025-08-29T15:29:00Z"/>
                <w:sz w:val="20"/>
                <w:highlight w:val="cyan"/>
              </w:rPr>
            </w:pPr>
            <w:del w:id="271" w:author="2nd Drft Edits" w:date="2025-08-29T11:29:00Z" w16du:dateUtc="2025-08-29T15:29:00Z">
              <w:r w:rsidRPr="00E91D15" w:rsidDel="00E91D15">
                <w:rPr>
                  <w:sz w:val="20"/>
                  <w:highlight w:val="cyan"/>
                </w:rPr>
                <w:delText>2438</w:delText>
              </w:r>
            </w:del>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27973BDF" w14:textId="4B348180" w:rsidR="00066AE6" w:rsidRPr="00E91D15" w:rsidDel="00E91D15" w:rsidRDefault="00066AE6" w:rsidP="005B3AD0">
            <w:pPr>
              <w:pStyle w:val="TableText0"/>
              <w:jc w:val="center"/>
              <w:rPr>
                <w:del w:id="272" w:author="2nd Drft Edits" w:date="2025-08-29T11:29:00Z" w16du:dateUtc="2025-08-29T15:29:00Z"/>
                <w:sz w:val="20"/>
                <w:highlight w:val="cyan"/>
              </w:rPr>
            </w:pPr>
            <w:del w:id="273" w:author="2nd Drft Edits" w:date="2025-08-29T11:29:00Z" w16du:dateUtc="2025-08-29T15:29:00Z">
              <w:r w:rsidRPr="00E91D15" w:rsidDel="00E91D15">
                <w:rPr>
                  <w:sz w:val="20"/>
                  <w:highlight w:val="cyan"/>
                </w:rPr>
                <w:delText>6000</w:delText>
              </w:r>
            </w:del>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6FE0AA68" w14:textId="475CF584" w:rsidR="00066AE6" w:rsidRPr="00E91D15" w:rsidDel="00E91D15" w:rsidRDefault="00066AE6" w:rsidP="005B3AD0">
            <w:pPr>
              <w:pStyle w:val="TableText0"/>
              <w:jc w:val="center"/>
              <w:rPr>
                <w:del w:id="274" w:author="2nd Drft Edits" w:date="2025-08-29T11:29:00Z" w16du:dateUtc="2025-08-29T15:29:00Z"/>
                <w:sz w:val="20"/>
                <w:highlight w:val="cyan"/>
              </w:rPr>
            </w:pPr>
            <w:del w:id="275" w:author="2nd Drft Edits" w:date="2025-08-29T11:29:00Z" w16du:dateUtc="2025-08-29T15:29:00Z">
              <w:r w:rsidRPr="00E91D15" w:rsidDel="00E91D15">
                <w:rPr>
                  <w:sz w:val="20"/>
                  <w:highlight w:val="cyan"/>
                </w:rPr>
                <w:delText>1524</w:delText>
              </w:r>
            </w:del>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8F6542A" w14:textId="4241D1FD" w:rsidR="00066AE6" w:rsidRPr="00E91D15" w:rsidDel="00E91D15" w:rsidRDefault="00066AE6" w:rsidP="005B3AD0">
            <w:pPr>
              <w:pStyle w:val="TableText0"/>
              <w:jc w:val="center"/>
              <w:rPr>
                <w:del w:id="276" w:author="2nd Drft Edits" w:date="2025-08-29T11:29:00Z" w16du:dateUtc="2025-08-29T15:29:00Z"/>
                <w:sz w:val="20"/>
                <w:highlight w:val="cyan"/>
              </w:rPr>
            </w:pPr>
            <w:del w:id="277" w:author="2nd Drft Edits" w:date="2025-08-29T11:29:00Z" w16du:dateUtc="2025-08-29T15:29:00Z">
              <w:r w:rsidRPr="00E91D15" w:rsidDel="00E91D15">
                <w:rPr>
                  <w:sz w:val="20"/>
                  <w:highlight w:val="cyan"/>
                </w:rPr>
                <w:delText>1524</w:delText>
              </w:r>
            </w:del>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3D0796D1" w14:textId="0E842A16" w:rsidR="00066AE6" w:rsidRPr="00E91D15" w:rsidDel="00E91D15" w:rsidRDefault="00066AE6" w:rsidP="005B3AD0">
            <w:pPr>
              <w:pStyle w:val="TableText0"/>
              <w:jc w:val="center"/>
              <w:rPr>
                <w:del w:id="278" w:author="2nd Drft Edits" w:date="2025-08-29T11:29:00Z" w16du:dateUtc="2025-08-29T15:29:00Z"/>
                <w:sz w:val="20"/>
                <w:highlight w:val="cyan"/>
              </w:rPr>
            </w:pPr>
            <w:del w:id="279" w:author="2nd Drft Edits" w:date="2025-08-29T11:29:00Z" w16du:dateUtc="2025-08-29T15:29:00Z">
              <w:r w:rsidRPr="00E91D15" w:rsidDel="00E91D15">
                <w:rPr>
                  <w:sz w:val="20"/>
                  <w:highlight w:val="cyan"/>
                </w:rPr>
                <w:delText>457</w:delText>
              </w:r>
            </w:del>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6731954F" w14:textId="1D4D78C1" w:rsidR="00066AE6" w:rsidRPr="00E91D15" w:rsidDel="00E91D15" w:rsidRDefault="00066AE6" w:rsidP="005B3AD0">
            <w:pPr>
              <w:pStyle w:val="TableText0"/>
              <w:jc w:val="center"/>
              <w:rPr>
                <w:del w:id="280" w:author="2nd Drft Edits" w:date="2025-08-29T11:29:00Z" w16du:dateUtc="2025-08-29T15:29:00Z"/>
                <w:sz w:val="20"/>
                <w:highlight w:val="cyan"/>
              </w:rPr>
            </w:pPr>
            <w:del w:id="281" w:author="2nd Drft Edits" w:date="2025-08-29T11:29:00Z" w16du:dateUtc="2025-08-29T15:29:00Z">
              <w:r w:rsidRPr="00E91D15" w:rsidDel="00E91D15">
                <w:rPr>
                  <w:sz w:val="20"/>
                  <w:highlight w:val="cyan"/>
                </w:rPr>
                <w:delText>1676</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39D92E" w14:textId="6269EBF9" w:rsidR="00066AE6" w:rsidRPr="00E91D15" w:rsidDel="00E91D15" w:rsidRDefault="00066AE6" w:rsidP="005B3AD0">
            <w:pPr>
              <w:pStyle w:val="TableText0"/>
              <w:jc w:val="center"/>
              <w:rPr>
                <w:del w:id="282" w:author="2nd Drft Edits" w:date="2025-08-29T11:29:00Z" w16du:dateUtc="2025-08-29T15:29:00Z"/>
                <w:sz w:val="20"/>
                <w:highlight w:val="cyan"/>
              </w:rPr>
            </w:pPr>
            <w:del w:id="283" w:author="2nd Drft Edits" w:date="2025-08-29T11:29:00Z" w16du:dateUtc="2025-08-29T15:29:00Z">
              <w:r w:rsidRPr="00E91D15" w:rsidDel="00E91D15">
                <w:rPr>
                  <w:sz w:val="20"/>
                  <w:highlight w:val="cyan"/>
                </w:rPr>
                <w:delText>1737</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6A4D9F9C" w14:textId="3F3B0BFC" w:rsidR="00066AE6" w:rsidRPr="00E91D15" w:rsidDel="00E91D15" w:rsidRDefault="00066AE6" w:rsidP="005B3AD0">
            <w:pPr>
              <w:pStyle w:val="TableText0"/>
              <w:jc w:val="center"/>
              <w:rPr>
                <w:del w:id="284" w:author="2nd Drft Edits" w:date="2025-08-29T11:29:00Z" w16du:dateUtc="2025-08-29T15:29:00Z"/>
                <w:sz w:val="20"/>
                <w:highlight w:val="cyan"/>
              </w:rPr>
            </w:pPr>
            <w:del w:id="285" w:author="2nd Drft Edits" w:date="2025-08-29T11:29:00Z" w16du:dateUtc="2025-08-29T15:29:00Z">
              <w:r w:rsidRPr="00E91D15" w:rsidDel="00E91D15">
                <w:rPr>
                  <w:sz w:val="20"/>
                  <w:highlight w:val="cyan"/>
                </w:rPr>
                <w:delText>6000</w:delText>
              </w:r>
            </w:del>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3EF12513" w14:textId="6E9572AC" w:rsidR="00066AE6" w:rsidRPr="00E91D15" w:rsidDel="00E91D15" w:rsidRDefault="00066AE6" w:rsidP="005B3AD0">
            <w:pPr>
              <w:pStyle w:val="TableText0"/>
              <w:jc w:val="center"/>
              <w:rPr>
                <w:del w:id="286" w:author="2nd Drft Edits" w:date="2025-08-29T11:29:00Z" w16du:dateUtc="2025-08-29T15:29:00Z"/>
                <w:sz w:val="20"/>
                <w:highlight w:val="cyan"/>
              </w:rPr>
            </w:pPr>
            <w:del w:id="287" w:author="2nd Drft Edits" w:date="2025-08-29T11:29:00Z" w16du:dateUtc="2025-08-29T15:29:00Z">
              <w:r w:rsidRPr="00E91D15" w:rsidDel="00E91D15">
                <w:rPr>
                  <w:sz w:val="20"/>
                  <w:highlight w:val="cyan"/>
                </w:rPr>
                <w:delText>2424</w:delText>
              </w:r>
            </w:del>
          </w:p>
        </w:tc>
      </w:tr>
      <w:tr w:rsidR="00066AE6" w:rsidRPr="00E91D15" w:rsidDel="00E91D15" w14:paraId="00EB33B4" w14:textId="194F673E" w:rsidTr="005B3AD0">
        <w:trPr>
          <w:trHeight w:val="432"/>
          <w:tblHeader/>
          <w:jc w:val="center"/>
          <w:del w:id="288" w:author="2nd Drft Edits" w:date="2025-08-29T11:29: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12CB600" w14:textId="16666DE7" w:rsidR="00066AE6" w:rsidRPr="00E91D15" w:rsidDel="00E91D15" w:rsidRDefault="00C712D6" w:rsidP="005B3AD0">
            <w:pPr>
              <w:pStyle w:val="TableText0"/>
              <w:jc w:val="center"/>
              <w:rPr>
                <w:del w:id="289" w:author="2nd Drft Edits" w:date="2025-08-29T11:29:00Z" w16du:dateUtc="2025-08-29T15:29:00Z"/>
                <w:b/>
                <w:bCs/>
                <w:sz w:val="20"/>
                <w:highlight w:val="cyan"/>
              </w:rPr>
            </w:pPr>
            <m:oMathPara>
              <m:oMath>
                <m:sSub>
                  <m:sSubPr>
                    <m:ctrlPr>
                      <w:del w:id="290" w:author="2nd Drft Edits" w:date="2025-08-29T11:29:00Z" w16du:dateUtc="2025-08-29T15:29:00Z">
                        <w:rPr>
                          <w:rFonts w:ascii="Cambria Math" w:hAnsi="Cambria Math"/>
                          <w:i/>
                          <w:sz w:val="20"/>
                          <w:highlight w:val="cyan"/>
                          <w:lang w:eastAsia="zh-CN"/>
                        </w:rPr>
                      </w:del>
                    </m:ctrlPr>
                  </m:sSubPr>
                  <m:e>
                    <m:r>
                      <w:del w:id="291" w:author="2nd Drft Edits" w:date="2025-08-29T11:29:00Z" w16du:dateUtc="2025-08-29T15:29:00Z">
                        <m:rPr>
                          <m:sty m:val="p"/>
                        </m:rPr>
                        <w:rPr>
                          <w:rFonts w:ascii="Cambria Math" w:hAnsi="Cambria Math"/>
                          <w:sz w:val="20"/>
                          <w:highlight w:val="cyan"/>
                          <w:lang w:eastAsia="zh-CN"/>
                        </w:rPr>
                        <m:t>Alt</m:t>
                      </w:del>
                    </m:r>
                  </m:e>
                  <m:sub>
                    <m:r>
                      <w:del w:id="292" w:author="2nd Drft Edits" w:date="2025-08-29T11:29:00Z" w16du:dateUtc="2025-08-29T15:29:00Z">
                        <m:rPr>
                          <m:sty m:val="p"/>
                        </m:rPr>
                        <w:rPr>
                          <w:rFonts w:ascii="Cambria Math" w:hAnsi="Cambria Math"/>
                          <w:sz w:val="20"/>
                          <w:highlight w:val="cyan"/>
                          <w:lang w:eastAsia="zh-CN"/>
                        </w:rPr>
                        <m:t>O</m:t>
                      </w:del>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B4EF238" w14:textId="093F95FB" w:rsidR="00066AE6" w:rsidRPr="00E91D15" w:rsidDel="00E91D15" w:rsidRDefault="00066AE6" w:rsidP="005B3AD0">
            <w:pPr>
              <w:pStyle w:val="TableText0"/>
              <w:jc w:val="center"/>
              <w:rPr>
                <w:del w:id="293" w:author="2nd Drft Edits" w:date="2025-08-29T11:29:00Z" w16du:dateUtc="2025-08-29T15:29:00Z"/>
                <w:b/>
                <w:bCs/>
                <w:sz w:val="20"/>
                <w:highlight w:val="cyan"/>
              </w:rPr>
            </w:pPr>
            <w:del w:id="294" w:author="2nd Drft Edits" w:date="2025-08-29T11:29:00Z" w16du:dateUtc="2025-08-29T15:29:00Z">
              <w:r w:rsidRPr="00E91D15" w:rsidDel="00E91D15">
                <w:rPr>
                  <w:b/>
                  <w:bCs/>
                  <w:sz w:val="20"/>
                  <w:highlight w:val="cyan"/>
                </w:rPr>
                <w:delText>km</w:delText>
              </w:r>
            </w:del>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5EAF2E7A" w14:textId="5151880D" w:rsidR="00066AE6" w:rsidRPr="00E91D15" w:rsidDel="00E91D15" w:rsidRDefault="00066AE6" w:rsidP="005B3AD0">
            <w:pPr>
              <w:pStyle w:val="TableText0"/>
              <w:jc w:val="center"/>
              <w:rPr>
                <w:del w:id="295" w:author="2nd Drft Edits" w:date="2025-08-29T11:29:00Z" w16du:dateUtc="2025-08-29T15:29:00Z"/>
                <w:sz w:val="20"/>
                <w:highlight w:val="cyan"/>
              </w:rPr>
            </w:pPr>
            <w:del w:id="296" w:author="2nd Drft Edits" w:date="2025-08-29T11:29:00Z" w16du:dateUtc="2025-08-29T15:29:00Z">
              <w:r w:rsidRPr="00E91D15" w:rsidDel="00E91D15">
                <w:rPr>
                  <w:sz w:val="20"/>
                  <w:highlight w:val="cyan"/>
                </w:rPr>
                <w:delText>12</w:delText>
              </w:r>
            </w:del>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0196D9E3" w14:textId="25A6396F" w:rsidR="00066AE6" w:rsidRPr="00E91D15" w:rsidDel="00E91D15" w:rsidRDefault="00066AE6" w:rsidP="005B3AD0">
            <w:pPr>
              <w:pStyle w:val="TableText0"/>
              <w:jc w:val="center"/>
              <w:rPr>
                <w:del w:id="297" w:author="2nd Drft Edits" w:date="2025-08-29T11:29:00Z" w16du:dateUtc="2025-08-29T15:29:00Z"/>
                <w:sz w:val="20"/>
                <w:highlight w:val="cyan"/>
              </w:rPr>
            </w:pPr>
            <w:del w:id="298" w:author="2nd Drft Edits" w:date="2025-08-29T11:29:00Z" w16du:dateUtc="2025-08-29T15:29:00Z">
              <w:r w:rsidRPr="00E91D15" w:rsidDel="00E91D15">
                <w:rPr>
                  <w:sz w:val="20"/>
                  <w:highlight w:val="cyan"/>
                </w:rPr>
                <w:delText>12</w:delText>
              </w:r>
            </w:del>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13318B98" w14:textId="1F67DC5E" w:rsidR="00066AE6" w:rsidRPr="00E91D15" w:rsidDel="00E91D15" w:rsidRDefault="00066AE6" w:rsidP="005B3AD0">
            <w:pPr>
              <w:pStyle w:val="TableText0"/>
              <w:jc w:val="center"/>
              <w:rPr>
                <w:del w:id="299" w:author="2nd Drft Edits" w:date="2025-08-29T11:29:00Z" w16du:dateUtc="2025-08-29T15:29:00Z"/>
                <w:sz w:val="20"/>
                <w:highlight w:val="cyan"/>
              </w:rPr>
            </w:pPr>
            <w:del w:id="300" w:author="2nd Drft Edits" w:date="2025-08-29T11:29:00Z" w16du:dateUtc="2025-08-29T15:29:00Z">
              <w:r w:rsidRPr="00E91D15" w:rsidDel="00E91D15">
                <w:rPr>
                  <w:sz w:val="20"/>
                  <w:highlight w:val="cyan"/>
                </w:rPr>
                <w:delText>20</w:delText>
              </w:r>
            </w:del>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6EC50D8D" w14:textId="6CC0D257" w:rsidR="00066AE6" w:rsidRPr="00E91D15" w:rsidDel="00E91D15" w:rsidRDefault="00066AE6" w:rsidP="005B3AD0">
            <w:pPr>
              <w:pStyle w:val="TableText0"/>
              <w:jc w:val="center"/>
              <w:rPr>
                <w:del w:id="301" w:author="2nd Drft Edits" w:date="2025-08-29T11:29:00Z" w16du:dateUtc="2025-08-29T15:29:00Z"/>
                <w:sz w:val="20"/>
                <w:highlight w:val="cyan"/>
              </w:rPr>
            </w:pPr>
            <w:del w:id="302" w:author="2nd Drft Edits" w:date="2025-08-29T11:29:00Z" w16du:dateUtc="2025-08-29T15:29:00Z">
              <w:r w:rsidRPr="00E91D15" w:rsidDel="00E91D15">
                <w:rPr>
                  <w:sz w:val="20"/>
                  <w:highlight w:val="cyan"/>
                </w:rPr>
                <w:delText>12</w:delText>
              </w:r>
            </w:del>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8A5BC92" w14:textId="3A2A2331" w:rsidR="00066AE6" w:rsidRPr="00E91D15" w:rsidDel="00E91D15" w:rsidRDefault="00066AE6" w:rsidP="005B3AD0">
            <w:pPr>
              <w:pStyle w:val="TableText0"/>
              <w:jc w:val="center"/>
              <w:rPr>
                <w:del w:id="303" w:author="2nd Drft Edits" w:date="2025-08-29T11:29:00Z" w16du:dateUtc="2025-08-29T15:29:00Z"/>
                <w:sz w:val="20"/>
                <w:highlight w:val="cyan"/>
              </w:rPr>
            </w:pPr>
            <w:del w:id="304" w:author="2nd Drft Edits" w:date="2025-08-29T11:29:00Z" w16du:dateUtc="2025-08-29T15:29:00Z">
              <w:r w:rsidRPr="00E91D15" w:rsidDel="00E91D15">
                <w:rPr>
                  <w:sz w:val="20"/>
                  <w:highlight w:val="cyan"/>
                </w:rPr>
                <w:delText>12</w:delText>
              </w:r>
            </w:del>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293FDCEC" w14:textId="554BC623" w:rsidR="00066AE6" w:rsidRPr="00E91D15" w:rsidDel="00E91D15" w:rsidRDefault="00066AE6" w:rsidP="005B3AD0">
            <w:pPr>
              <w:pStyle w:val="TableText0"/>
              <w:jc w:val="center"/>
              <w:rPr>
                <w:del w:id="305" w:author="2nd Drft Edits" w:date="2025-08-29T11:29:00Z" w16du:dateUtc="2025-08-29T15:29:00Z"/>
                <w:sz w:val="20"/>
                <w:highlight w:val="cyan"/>
              </w:rPr>
            </w:pPr>
            <w:del w:id="306" w:author="2nd Drft Edits" w:date="2025-08-29T11:29:00Z" w16du:dateUtc="2025-08-29T15:29:00Z">
              <w:r w:rsidRPr="00E91D15" w:rsidDel="00E91D15">
                <w:rPr>
                  <w:sz w:val="20"/>
                  <w:highlight w:val="cyan"/>
                </w:rPr>
                <w:delText>12</w:delText>
              </w:r>
            </w:del>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120AFFD6" w14:textId="446A01D3" w:rsidR="00066AE6" w:rsidRPr="00E91D15" w:rsidDel="00E91D15" w:rsidRDefault="00066AE6" w:rsidP="005B3AD0">
            <w:pPr>
              <w:pStyle w:val="TableText0"/>
              <w:jc w:val="center"/>
              <w:rPr>
                <w:del w:id="307" w:author="2nd Drft Edits" w:date="2025-08-29T11:29:00Z" w16du:dateUtc="2025-08-29T15:29:00Z"/>
                <w:sz w:val="20"/>
                <w:highlight w:val="cyan"/>
              </w:rPr>
            </w:pPr>
            <w:del w:id="308" w:author="2nd Drft Edits" w:date="2025-08-29T11:29:00Z" w16du:dateUtc="2025-08-29T15:29:00Z">
              <w:r w:rsidRPr="00E91D15" w:rsidDel="00E91D15">
                <w:rPr>
                  <w:sz w:val="20"/>
                  <w:highlight w:val="cyan"/>
                </w:rPr>
                <w:delText>12</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4B056DC3" w14:textId="4FCC74E4" w:rsidR="00066AE6" w:rsidRPr="00E91D15" w:rsidDel="00E91D15" w:rsidRDefault="00066AE6" w:rsidP="005B3AD0">
            <w:pPr>
              <w:pStyle w:val="TableText0"/>
              <w:jc w:val="center"/>
              <w:rPr>
                <w:del w:id="309" w:author="2nd Drft Edits" w:date="2025-08-29T11:29:00Z" w16du:dateUtc="2025-08-29T15:29:00Z"/>
                <w:sz w:val="20"/>
                <w:highlight w:val="cyan"/>
              </w:rPr>
            </w:pPr>
            <w:del w:id="310" w:author="2nd Drft Edits" w:date="2025-08-29T11:29:00Z" w16du:dateUtc="2025-08-29T15:29:00Z">
              <w:r w:rsidRPr="00E91D15" w:rsidDel="00E91D15">
                <w:rPr>
                  <w:sz w:val="20"/>
                  <w:highlight w:val="cyan"/>
                </w:rPr>
                <w:delText>12</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2A50B472" w14:textId="19B6488A" w:rsidR="00066AE6" w:rsidRPr="00E91D15" w:rsidDel="00E91D15" w:rsidRDefault="00066AE6" w:rsidP="005B3AD0">
            <w:pPr>
              <w:pStyle w:val="TableText0"/>
              <w:jc w:val="center"/>
              <w:rPr>
                <w:del w:id="311" w:author="2nd Drft Edits" w:date="2025-08-29T11:29:00Z" w16du:dateUtc="2025-08-29T15:29:00Z"/>
                <w:sz w:val="20"/>
                <w:highlight w:val="cyan"/>
              </w:rPr>
            </w:pPr>
            <w:del w:id="312" w:author="2nd Drft Edits" w:date="2025-08-29T11:29:00Z" w16du:dateUtc="2025-08-29T15:29:00Z">
              <w:r w:rsidRPr="00E91D15" w:rsidDel="00E91D15">
                <w:rPr>
                  <w:sz w:val="20"/>
                  <w:highlight w:val="cyan"/>
                </w:rPr>
                <w:delText>20</w:delText>
              </w:r>
            </w:del>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52754C0" w14:textId="6749E7D3" w:rsidR="00066AE6" w:rsidRPr="00E91D15" w:rsidDel="00E91D15" w:rsidRDefault="00066AE6" w:rsidP="005B3AD0">
            <w:pPr>
              <w:pStyle w:val="TableText0"/>
              <w:jc w:val="center"/>
              <w:rPr>
                <w:del w:id="313" w:author="2nd Drft Edits" w:date="2025-08-29T11:29:00Z" w16du:dateUtc="2025-08-29T15:29:00Z"/>
                <w:sz w:val="20"/>
                <w:highlight w:val="cyan"/>
              </w:rPr>
            </w:pPr>
            <w:del w:id="314" w:author="2nd Drft Edits" w:date="2025-08-29T11:29:00Z" w16du:dateUtc="2025-08-29T15:29:00Z">
              <w:r w:rsidRPr="00E91D15" w:rsidDel="00E91D15">
                <w:rPr>
                  <w:sz w:val="20"/>
                  <w:highlight w:val="cyan"/>
                </w:rPr>
                <w:delText>12</w:delText>
              </w:r>
            </w:del>
          </w:p>
        </w:tc>
      </w:tr>
      <w:tr w:rsidR="00066AE6" w:rsidRPr="00E91D15" w:rsidDel="00E91D15" w14:paraId="6ECE55C3" w14:textId="0387F883" w:rsidTr="005B3AD0">
        <w:trPr>
          <w:trHeight w:val="432"/>
          <w:tblHeader/>
          <w:jc w:val="center"/>
          <w:del w:id="315" w:author="2nd Drft Edits" w:date="2025-08-29T11:29: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FC6DFD9" w14:textId="0D0BA409" w:rsidR="00066AE6" w:rsidRPr="00E91D15" w:rsidDel="00E91D15" w:rsidRDefault="00C712D6" w:rsidP="005B3AD0">
            <w:pPr>
              <w:pStyle w:val="TableText0"/>
              <w:jc w:val="center"/>
              <w:rPr>
                <w:del w:id="316" w:author="2nd Drft Edits" w:date="2025-08-29T11:29:00Z" w16du:dateUtc="2025-08-29T15:29:00Z"/>
                <w:b/>
                <w:bCs/>
                <w:sz w:val="20"/>
                <w:highlight w:val="cyan"/>
              </w:rPr>
            </w:pPr>
            <m:oMathPara>
              <m:oMath>
                <m:sSub>
                  <m:sSubPr>
                    <m:ctrlPr>
                      <w:del w:id="317" w:author="2nd Drft Edits" w:date="2025-08-29T11:29:00Z" w16du:dateUtc="2025-08-29T15:29:00Z">
                        <w:rPr>
                          <w:rFonts w:ascii="Cambria Math" w:hAnsi="Cambria Math"/>
                          <w:b/>
                          <w:bCs/>
                          <w:sz w:val="20"/>
                          <w:highlight w:val="cyan"/>
                        </w:rPr>
                      </w:del>
                    </m:ctrlPr>
                  </m:sSubPr>
                  <m:e>
                    <m:r>
                      <w:del w:id="318" w:author="2nd Drft Edits" w:date="2025-08-29T11:29:00Z" w16du:dateUtc="2025-08-29T15:29:00Z">
                        <m:rPr>
                          <m:sty m:val="bi"/>
                        </m:rPr>
                        <w:rPr>
                          <w:rFonts w:ascii="Cambria Math" w:hAnsi="Cambria Math"/>
                          <w:sz w:val="20"/>
                          <w:highlight w:val="cyan"/>
                        </w:rPr>
                        <m:t>BW</m:t>
                      </w:del>
                    </m:r>
                  </m:e>
                  <m:sub>
                    <m:r>
                      <w:del w:id="319" w:author="2nd Drft Edits" w:date="2025-08-29T11:29:00Z" w16du:dateUtc="2025-08-29T15:29:00Z">
                        <m:rPr>
                          <m:sty m:val="bi"/>
                        </m:rPr>
                        <w:rPr>
                          <w:rFonts w:ascii="Cambria Math" w:hAnsi="Cambria Math"/>
                          <w:sz w:val="20"/>
                          <w:highlight w:val="cyan"/>
                        </w:rPr>
                        <m:t>IF</m:t>
                      </w:del>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0B868CD6" w14:textId="3A824BAF" w:rsidR="00066AE6" w:rsidRPr="00E91D15" w:rsidDel="00E91D15" w:rsidRDefault="00066AE6" w:rsidP="005B3AD0">
            <w:pPr>
              <w:pStyle w:val="TableText0"/>
              <w:jc w:val="center"/>
              <w:rPr>
                <w:del w:id="320" w:author="2nd Drft Edits" w:date="2025-08-29T11:29:00Z" w16du:dateUtc="2025-08-29T15:29:00Z"/>
                <w:b/>
                <w:bCs/>
                <w:sz w:val="20"/>
                <w:highlight w:val="cyan"/>
              </w:rPr>
            </w:pPr>
            <w:del w:id="321" w:author="2nd Drft Edits" w:date="2025-08-29T11:29:00Z" w16du:dateUtc="2025-08-29T15:29:00Z">
              <w:r w:rsidRPr="00E91D15" w:rsidDel="00E91D15">
                <w:rPr>
                  <w:b/>
                  <w:bCs/>
                  <w:sz w:val="20"/>
                  <w:highlight w:val="cyan"/>
                </w:rPr>
                <w:delText>MHz</w:delText>
              </w:r>
            </w:del>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43D5A1AB" w14:textId="5B7921EE" w:rsidR="00066AE6" w:rsidRPr="00E91D15" w:rsidDel="00E91D15" w:rsidRDefault="00066AE6" w:rsidP="005B3AD0">
            <w:pPr>
              <w:pStyle w:val="TableText0"/>
              <w:jc w:val="center"/>
              <w:rPr>
                <w:del w:id="322" w:author="2nd Drft Edits" w:date="2025-08-29T11:29:00Z" w16du:dateUtc="2025-08-29T15:29:00Z"/>
                <w:sz w:val="20"/>
                <w:highlight w:val="cyan"/>
              </w:rPr>
            </w:pPr>
            <w:del w:id="323" w:author="2nd Drft Edits" w:date="2025-08-29T11:29:00Z" w16du:dateUtc="2025-08-29T15:29:00Z">
              <w:r w:rsidRPr="00E91D15" w:rsidDel="00E91D15">
                <w:rPr>
                  <w:sz w:val="20"/>
                  <w:highlight w:val="cyan"/>
                </w:rPr>
                <w:delText>2</w:delText>
              </w:r>
            </w:del>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75A7F23D" w14:textId="0E6091CB" w:rsidR="00066AE6" w:rsidRPr="00E91D15" w:rsidDel="00E91D15" w:rsidRDefault="00066AE6" w:rsidP="005B3AD0">
            <w:pPr>
              <w:pStyle w:val="TableText0"/>
              <w:jc w:val="center"/>
              <w:rPr>
                <w:del w:id="324" w:author="2nd Drft Edits" w:date="2025-08-29T11:29:00Z" w16du:dateUtc="2025-08-29T15:29:00Z"/>
                <w:sz w:val="20"/>
                <w:highlight w:val="cyan"/>
              </w:rPr>
            </w:pPr>
            <w:del w:id="325" w:author="2nd Drft Edits" w:date="2025-08-29T11:29:00Z" w16du:dateUtc="2025-08-29T15:29:00Z">
              <w:r w:rsidRPr="00E91D15" w:rsidDel="00E91D15">
                <w:rPr>
                  <w:sz w:val="20"/>
                  <w:highlight w:val="cyan"/>
                </w:rPr>
                <w:delText>0.25</w:delText>
              </w:r>
            </w:del>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4704F530" w14:textId="25EA84DA" w:rsidR="00066AE6" w:rsidRPr="00E91D15" w:rsidDel="00E91D15" w:rsidRDefault="00066AE6" w:rsidP="005B3AD0">
            <w:pPr>
              <w:pStyle w:val="TableText0"/>
              <w:jc w:val="center"/>
              <w:rPr>
                <w:del w:id="326" w:author="2nd Drft Edits" w:date="2025-08-29T11:29:00Z" w16du:dateUtc="2025-08-29T15:29:00Z"/>
                <w:sz w:val="20"/>
                <w:highlight w:val="cyan"/>
              </w:rPr>
            </w:pPr>
            <w:del w:id="327" w:author="2nd Drft Edits" w:date="2025-08-29T11:29:00Z" w16du:dateUtc="2025-08-29T15:29:00Z">
              <w:r w:rsidRPr="00E91D15" w:rsidDel="00E91D15">
                <w:rPr>
                  <w:sz w:val="20"/>
                  <w:highlight w:val="cyan"/>
                </w:rPr>
                <w:delText>2</w:delText>
              </w:r>
            </w:del>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243F02FD" w14:textId="1F950F55" w:rsidR="00066AE6" w:rsidRPr="00E91D15" w:rsidDel="00E91D15" w:rsidRDefault="00066AE6" w:rsidP="005B3AD0">
            <w:pPr>
              <w:pStyle w:val="TableText0"/>
              <w:jc w:val="center"/>
              <w:rPr>
                <w:del w:id="328" w:author="2nd Drft Edits" w:date="2025-08-29T11:29:00Z" w16du:dateUtc="2025-08-29T15:29:00Z"/>
                <w:sz w:val="20"/>
                <w:highlight w:val="cyan"/>
              </w:rPr>
            </w:pPr>
            <w:del w:id="329" w:author="2nd Drft Edits" w:date="2025-08-29T11:29:00Z" w16du:dateUtc="2025-08-29T15:29:00Z">
              <w:r w:rsidRPr="00E91D15" w:rsidDel="00E91D15">
                <w:rPr>
                  <w:sz w:val="20"/>
                  <w:highlight w:val="cyan"/>
                </w:rPr>
                <w:delText>9.2</w:delText>
              </w:r>
            </w:del>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20626181" w14:textId="478358A6" w:rsidR="00066AE6" w:rsidRPr="00E91D15" w:rsidDel="00E91D15" w:rsidRDefault="00066AE6" w:rsidP="005B3AD0">
            <w:pPr>
              <w:pStyle w:val="TableText0"/>
              <w:jc w:val="center"/>
              <w:rPr>
                <w:del w:id="330" w:author="2nd Drft Edits" w:date="2025-08-29T11:29:00Z" w16du:dateUtc="2025-08-29T15:29:00Z"/>
                <w:sz w:val="20"/>
                <w:highlight w:val="cyan"/>
              </w:rPr>
            </w:pPr>
            <w:del w:id="331" w:author="2nd Drft Edits" w:date="2025-08-29T11:29:00Z" w16du:dateUtc="2025-08-29T15:29:00Z">
              <w:r w:rsidRPr="00E91D15" w:rsidDel="00E91D15">
                <w:rPr>
                  <w:sz w:val="20"/>
                  <w:highlight w:val="cyan"/>
                </w:rPr>
                <w:delText>6</w:delText>
              </w:r>
            </w:del>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7943512D" w14:textId="54EE8478" w:rsidR="00066AE6" w:rsidRPr="00E91D15" w:rsidDel="00E91D15" w:rsidRDefault="00066AE6" w:rsidP="005B3AD0">
            <w:pPr>
              <w:pStyle w:val="TableText0"/>
              <w:jc w:val="center"/>
              <w:rPr>
                <w:del w:id="332" w:author="2nd Drft Edits" w:date="2025-08-29T11:29:00Z" w16du:dateUtc="2025-08-29T15:29:00Z"/>
                <w:sz w:val="20"/>
                <w:highlight w:val="cyan"/>
              </w:rPr>
            </w:pPr>
            <w:del w:id="333" w:author="2nd Drft Edits" w:date="2025-08-29T11:29:00Z" w16du:dateUtc="2025-08-29T15:29:00Z">
              <w:r w:rsidRPr="00E91D15" w:rsidDel="00E91D15">
                <w:rPr>
                  <w:sz w:val="20"/>
                  <w:highlight w:val="cyan"/>
                </w:rPr>
                <w:delText>16</w:delText>
              </w:r>
            </w:del>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268E17D8" w14:textId="4DCD804B" w:rsidR="00066AE6" w:rsidRPr="00E91D15" w:rsidDel="00E91D15" w:rsidRDefault="00066AE6" w:rsidP="005B3AD0">
            <w:pPr>
              <w:pStyle w:val="TableText0"/>
              <w:jc w:val="center"/>
              <w:rPr>
                <w:del w:id="334" w:author="2nd Drft Edits" w:date="2025-08-29T11:29:00Z" w16du:dateUtc="2025-08-29T15:29:00Z"/>
                <w:sz w:val="20"/>
                <w:highlight w:val="cyan"/>
              </w:rPr>
            </w:pPr>
            <w:del w:id="335" w:author="2nd Drft Edits" w:date="2025-08-29T11:29:00Z" w16du:dateUtc="2025-08-29T15:29:00Z">
              <w:r w:rsidRPr="00E91D15" w:rsidDel="00E91D15">
                <w:rPr>
                  <w:sz w:val="20"/>
                  <w:highlight w:val="cyan"/>
                </w:rPr>
                <w:delText>0.312</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343593E9" w14:textId="56C8B97F" w:rsidR="00066AE6" w:rsidRPr="00E91D15" w:rsidDel="00E91D15" w:rsidRDefault="00066AE6" w:rsidP="005B3AD0">
            <w:pPr>
              <w:pStyle w:val="TableText0"/>
              <w:jc w:val="center"/>
              <w:rPr>
                <w:del w:id="336" w:author="2nd Drft Edits" w:date="2025-08-29T11:29:00Z" w16du:dateUtc="2025-08-29T15:29:00Z"/>
                <w:sz w:val="20"/>
                <w:highlight w:val="cyan"/>
              </w:rPr>
            </w:pPr>
            <w:del w:id="337" w:author="2nd Drft Edits" w:date="2025-08-29T11:29:00Z" w16du:dateUtc="2025-08-29T15:29:00Z">
              <w:r w:rsidRPr="00E91D15" w:rsidDel="00E91D15">
                <w:rPr>
                  <w:sz w:val="20"/>
                  <w:highlight w:val="cyan"/>
                </w:rPr>
                <w:delText>1.95</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06780E57" w14:textId="0CEDDFE6" w:rsidR="00066AE6" w:rsidRPr="00E91D15" w:rsidDel="00E91D15" w:rsidRDefault="00066AE6" w:rsidP="005B3AD0">
            <w:pPr>
              <w:pStyle w:val="TableText0"/>
              <w:jc w:val="center"/>
              <w:rPr>
                <w:del w:id="338" w:author="2nd Drft Edits" w:date="2025-08-29T11:29:00Z" w16du:dateUtc="2025-08-29T15:29:00Z"/>
                <w:sz w:val="20"/>
                <w:highlight w:val="cyan"/>
              </w:rPr>
            </w:pPr>
            <w:del w:id="339" w:author="2nd Drft Edits" w:date="2025-08-29T11:29:00Z" w16du:dateUtc="2025-08-29T15:29:00Z">
              <w:r w:rsidRPr="00E91D15" w:rsidDel="00E91D15">
                <w:rPr>
                  <w:sz w:val="20"/>
                  <w:highlight w:val="cyan"/>
                </w:rPr>
                <w:delText>2</w:delText>
              </w:r>
            </w:del>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46CAD807" w14:textId="23EAD8B2" w:rsidR="00066AE6" w:rsidRPr="00E91D15" w:rsidDel="00E91D15" w:rsidRDefault="00066AE6" w:rsidP="005B3AD0">
            <w:pPr>
              <w:pStyle w:val="TableText0"/>
              <w:jc w:val="center"/>
              <w:rPr>
                <w:del w:id="340" w:author="2nd Drft Edits" w:date="2025-08-29T11:29:00Z" w16du:dateUtc="2025-08-29T15:29:00Z"/>
                <w:sz w:val="20"/>
                <w:highlight w:val="cyan"/>
              </w:rPr>
            </w:pPr>
            <w:del w:id="341" w:author="2nd Drft Edits" w:date="2025-08-29T11:29:00Z" w16du:dateUtc="2025-08-29T15:29:00Z">
              <w:r w:rsidRPr="00E91D15" w:rsidDel="00E91D15">
                <w:rPr>
                  <w:sz w:val="20"/>
                  <w:highlight w:val="cyan"/>
                </w:rPr>
                <w:delText>30</w:delText>
              </w:r>
            </w:del>
          </w:p>
        </w:tc>
      </w:tr>
      <w:tr w:rsidR="00066AE6" w:rsidRPr="00E91D15" w:rsidDel="00E91D15" w14:paraId="46A9D4F4" w14:textId="6886096C" w:rsidTr="005B3AD0">
        <w:trPr>
          <w:trHeight w:val="432"/>
          <w:tblHeader/>
          <w:jc w:val="center"/>
          <w:del w:id="342" w:author="2nd Drft Edits" w:date="2025-08-29T11:29: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CBD1624" w14:textId="116F865C" w:rsidR="00066AE6" w:rsidRPr="00E91D15" w:rsidDel="00E91D15" w:rsidRDefault="00C712D6" w:rsidP="005B3AD0">
            <w:pPr>
              <w:pStyle w:val="TableText0"/>
              <w:jc w:val="center"/>
              <w:rPr>
                <w:del w:id="343" w:author="2nd Drft Edits" w:date="2025-08-29T11:29:00Z" w16du:dateUtc="2025-08-29T15:29:00Z"/>
                <w:b/>
                <w:bCs/>
                <w:sz w:val="20"/>
                <w:highlight w:val="cyan"/>
              </w:rPr>
            </w:pPr>
            <m:oMathPara>
              <m:oMath>
                <m:sSub>
                  <m:sSubPr>
                    <m:ctrlPr>
                      <w:del w:id="344" w:author="2nd Drft Edits" w:date="2025-08-29T11:29:00Z" w16du:dateUtc="2025-08-29T15:29:00Z">
                        <w:rPr>
                          <w:rFonts w:ascii="Cambria Math" w:hAnsi="Cambria Math"/>
                          <w:b/>
                          <w:bCs/>
                          <w:sz w:val="20"/>
                          <w:highlight w:val="cyan"/>
                        </w:rPr>
                      </w:del>
                    </m:ctrlPr>
                  </m:sSubPr>
                  <m:e>
                    <m:r>
                      <w:del w:id="345" w:author="2nd Drft Edits" w:date="2025-08-29T11:29:00Z" w16du:dateUtc="2025-08-29T15:29:00Z">
                        <m:rPr>
                          <m:sty m:val="bi"/>
                        </m:rPr>
                        <w:rPr>
                          <w:rFonts w:ascii="Cambria Math" w:hAnsi="Cambria Math"/>
                          <w:sz w:val="20"/>
                          <w:highlight w:val="cyan"/>
                        </w:rPr>
                        <m:t>N</m:t>
                      </w:del>
                    </m:r>
                  </m:e>
                  <m:sub>
                    <m:r>
                      <w:del w:id="346" w:author="2nd Drft Edits" w:date="2025-08-29T11:29:00Z" w16du:dateUtc="2025-08-29T15:29:00Z">
                        <m:rPr>
                          <m:sty m:val="bi"/>
                        </m:rPr>
                        <w:rPr>
                          <w:rFonts w:ascii="Cambria Math" w:hAnsi="Cambria Math"/>
                          <w:sz w:val="20"/>
                          <w:highlight w:val="cyan"/>
                        </w:rPr>
                        <m:t>F</m:t>
                      </w:del>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D077077" w14:textId="656C2BED" w:rsidR="00066AE6" w:rsidRPr="00E91D15" w:rsidDel="00E91D15" w:rsidRDefault="00066AE6" w:rsidP="005B3AD0">
            <w:pPr>
              <w:pStyle w:val="TableText0"/>
              <w:jc w:val="center"/>
              <w:rPr>
                <w:del w:id="347" w:author="2nd Drft Edits" w:date="2025-08-29T11:29:00Z" w16du:dateUtc="2025-08-29T15:29:00Z"/>
                <w:b/>
                <w:bCs/>
                <w:sz w:val="20"/>
                <w:highlight w:val="cyan"/>
              </w:rPr>
            </w:pPr>
            <w:del w:id="348" w:author="2nd Drft Edits" w:date="2025-08-29T11:29:00Z" w16du:dateUtc="2025-08-29T15:29:00Z">
              <w:r w:rsidRPr="00E91D15" w:rsidDel="00E91D15">
                <w:rPr>
                  <w:b/>
                  <w:bCs/>
                  <w:sz w:val="20"/>
                  <w:highlight w:val="cyan"/>
                </w:rPr>
                <w:delText>dB</w:delText>
              </w:r>
            </w:del>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21727C25" w14:textId="41F19329" w:rsidR="00066AE6" w:rsidRPr="00E91D15" w:rsidDel="00E91D15" w:rsidRDefault="00066AE6" w:rsidP="005B3AD0">
            <w:pPr>
              <w:pStyle w:val="TableText0"/>
              <w:jc w:val="center"/>
              <w:rPr>
                <w:del w:id="349" w:author="2nd Drft Edits" w:date="2025-08-29T11:29:00Z" w16du:dateUtc="2025-08-29T15:29:00Z"/>
                <w:sz w:val="20"/>
                <w:highlight w:val="cyan"/>
              </w:rPr>
            </w:pPr>
            <w:del w:id="350" w:author="2nd Drft Edits" w:date="2025-08-29T11:29:00Z" w16du:dateUtc="2025-08-29T15:29:00Z">
              <w:r w:rsidRPr="00E91D15" w:rsidDel="00E91D15">
                <w:rPr>
                  <w:sz w:val="20"/>
                  <w:highlight w:val="cyan"/>
                </w:rPr>
                <w:delText>10</w:delText>
              </w:r>
            </w:del>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4011551C" w14:textId="125DEA4D" w:rsidR="00066AE6" w:rsidRPr="00E91D15" w:rsidDel="00E91D15" w:rsidRDefault="00066AE6" w:rsidP="005B3AD0">
            <w:pPr>
              <w:pStyle w:val="TableText0"/>
              <w:jc w:val="center"/>
              <w:rPr>
                <w:del w:id="351" w:author="2nd Drft Edits" w:date="2025-08-29T11:29:00Z" w16du:dateUtc="2025-08-29T15:29:00Z"/>
                <w:sz w:val="20"/>
                <w:highlight w:val="cyan"/>
              </w:rPr>
            </w:pPr>
            <w:del w:id="352" w:author="2nd Drft Edits" w:date="2025-08-29T11:29:00Z" w16du:dateUtc="2025-08-29T15:29:00Z">
              <w:r w:rsidRPr="00E91D15" w:rsidDel="00E91D15">
                <w:rPr>
                  <w:sz w:val="20"/>
                  <w:highlight w:val="cyan"/>
                </w:rPr>
                <w:delText>6</w:delText>
              </w:r>
            </w:del>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3FAD974" w14:textId="621FFFF7" w:rsidR="00066AE6" w:rsidRPr="00E91D15" w:rsidDel="00E91D15" w:rsidRDefault="00066AE6" w:rsidP="005B3AD0">
            <w:pPr>
              <w:pStyle w:val="TableText0"/>
              <w:jc w:val="center"/>
              <w:rPr>
                <w:del w:id="353" w:author="2nd Drft Edits" w:date="2025-08-29T11:29:00Z" w16du:dateUtc="2025-08-29T15:29:00Z"/>
                <w:sz w:val="20"/>
                <w:highlight w:val="cyan"/>
              </w:rPr>
            </w:pPr>
            <w:del w:id="354" w:author="2nd Drft Edits" w:date="2025-08-29T11:29:00Z" w16du:dateUtc="2025-08-29T15:29:00Z">
              <w:r w:rsidRPr="00E91D15" w:rsidDel="00E91D15">
                <w:rPr>
                  <w:sz w:val="20"/>
                  <w:highlight w:val="cyan"/>
                </w:rPr>
                <w:delText>6</w:delText>
              </w:r>
            </w:del>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79751F83" w14:textId="537DB883" w:rsidR="00066AE6" w:rsidRPr="00E91D15" w:rsidDel="00E91D15" w:rsidRDefault="00066AE6" w:rsidP="005B3AD0">
            <w:pPr>
              <w:pStyle w:val="TableText0"/>
              <w:jc w:val="center"/>
              <w:rPr>
                <w:del w:id="355" w:author="2nd Drft Edits" w:date="2025-08-29T11:29:00Z" w16du:dateUtc="2025-08-29T15:29:00Z"/>
                <w:sz w:val="20"/>
                <w:highlight w:val="cyan"/>
              </w:rPr>
            </w:pPr>
            <w:del w:id="356" w:author="2nd Drft Edits" w:date="2025-08-29T11:29:00Z" w16du:dateUtc="2025-08-29T15:29:00Z">
              <w:r w:rsidRPr="00E91D15" w:rsidDel="00E91D15">
                <w:rPr>
                  <w:sz w:val="20"/>
                  <w:highlight w:val="cyan"/>
                </w:rPr>
                <w:delText>10</w:delText>
              </w:r>
            </w:del>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1D46E5D8" w14:textId="7273D528" w:rsidR="00066AE6" w:rsidRPr="00E91D15" w:rsidDel="00E91D15" w:rsidRDefault="00066AE6" w:rsidP="005B3AD0">
            <w:pPr>
              <w:pStyle w:val="TableText0"/>
              <w:jc w:val="center"/>
              <w:rPr>
                <w:del w:id="357" w:author="2nd Drft Edits" w:date="2025-08-29T11:29:00Z" w16du:dateUtc="2025-08-29T15:29:00Z"/>
                <w:sz w:val="20"/>
                <w:highlight w:val="cyan"/>
              </w:rPr>
            </w:pPr>
            <w:del w:id="358" w:author="2nd Drft Edits" w:date="2025-08-29T11:29:00Z" w16du:dateUtc="2025-08-29T15:29:00Z">
              <w:r w:rsidRPr="00E91D15" w:rsidDel="00E91D15">
                <w:rPr>
                  <w:sz w:val="20"/>
                  <w:highlight w:val="cyan"/>
                </w:rPr>
                <w:delText>10</w:delText>
              </w:r>
            </w:del>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43EC4FAF" w14:textId="0FA0197E" w:rsidR="00066AE6" w:rsidRPr="00E91D15" w:rsidDel="00E91D15" w:rsidRDefault="00066AE6" w:rsidP="005B3AD0">
            <w:pPr>
              <w:pStyle w:val="TableText0"/>
              <w:jc w:val="center"/>
              <w:rPr>
                <w:del w:id="359" w:author="2nd Drft Edits" w:date="2025-08-29T11:29:00Z" w16du:dateUtc="2025-08-29T15:29:00Z"/>
                <w:sz w:val="20"/>
                <w:highlight w:val="cyan"/>
              </w:rPr>
            </w:pPr>
            <w:del w:id="360" w:author="2nd Drft Edits" w:date="2025-08-29T11:29:00Z" w16du:dateUtc="2025-08-29T15:29:00Z">
              <w:r w:rsidRPr="00E91D15" w:rsidDel="00E91D15">
                <w:rPr>
                  <w:sz w:val="20"/>
                  <w:highlight w:val="cyan"/>
                </w:rPr>
                <w:delText>10</w:delText>
              </w:r>
            </w:del>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BB9B999" w14:textId="43EA4A04" w:rsidR="00066AE6" w:rsidRPr="00E91D15" w:rsidDel="00E91D15" w:rsidRDefault="00066AE6" w:rsidP="005B3AD0">
            <w:pPr>
              <w:pStyle w:val="TableText0"/>
              <w:jc w:val="center"/>
              <w:rPr>
                <w:del w:id="361" w:author="2nd Drft Edits" w:date="2025-08-29T11:29:00Z" w16du:dateUtc="2025-08-29T15:29:00Z"/>
                <w:sz w:val="20"/>
                <w:highlight w:val="cyan"/>
              </w:rPr>
            </w:pPr>
            <w:del w:id="362" w:author="2nd Drft Edits" w:date="2025-08-29T11:29:00Z" w16du:dateUtc="2025-08-29T15:29:00Z">
              <w:r w:rsidRPr="00E91D15" w:rsidDel="00E91D15">
                <w:rPr>
                  <w:sz w:val="20"/>
                  <w:highlight w:val="cyan"/>
                </w:rPr>
                <w:delText>8</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F12184A" w14:textId="70FEC044" w:rsidR="00066AE6" w:rsidRPr="00E91D15" w:rsidDel="00E91D15" w:rsidRDefault="00066AE6" w:rsidP="005B3AD0">
            <w:pPr>
              <w:pStyle w:val="TableText0"/>
              <w:jc w:val="center"/>
              <w:rPr>
                <w:del w:id="363" w:author="2nd Drft Edits" w:date="2025-08-29T11:29:00Z" w16du:dateUtc="2025-08-29T15:29:00Z"/>
                <w:sz w:val="20"/>
                <w:highlight w:val="cyan"/>
              </w:rPr>
            </w:pPr>
            <w:del w:id="364" w:author="2nd Drft Edits" w:date="2025-08-29T11:29:00Z" w16du:dateUtc="2025-08-29T15:29:00Z">
              <w:r w:rsidRPr="00E91D15" w:rsidDel="00E91D15">
                <w:rPr>
                  <w:sz w:val="20"/>
                  <w:highlight w:val="cyan"/>
                </w:rPr>
                <w:delText>9</w:delText>
              </w:r>
            </w:del>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3ADCCB" w14:textId="6F7266BF" w:rsidR="00066AE6" w:rsidRPr="00E91D15" w:rsidDel="00E91D15" w:rsidRDefault="00066AE6" w:rsidP="005B3AD0">
            <w:pPr>
              <w:pStyle w:val="TableText0"/>
              <w:jc w:val="center"/>
              <w:rPr>
                <w:del w:id="365" w:author="2nd Drft Edits" w:date="2025-08-29T11:29:00Z" w16du:dateUtc="2025-08-29T15:29:00Z"/>
                <w:sz w:val="20"/>
                <w:highlight w:val="cyan"/>
              </w:rPr>
            </w:pPr>
            <w:del w:id="366" w:author="2nd Drft Edits" w:date="2025-08-29T11:29:00Z" w16du:dateUtc="2025-08-29T15:29:00Z">
              <w:r w:rsidRPr="00E91D15" w:rsidDel="00E91D15">
                <w:rPr>
                  <w:sz w:val="20"/>
                  <w:highlight w:val="cyan"/>
                </w:rPr>
                <w:delText>8</w:delText>
              </w:r>
            </w:del>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11355927" w14:textId="365B52D8" w:rsidR="00066AE6" w:rsidRPr="00E91D15" w:rsidDel="00E91D15" w:rsidRDefault="00066AE6" w:rsidP="005B3AD0">
            <w:pPr>
              <w:pStyle w:val="TableText0"/>
              <w:jc w:val="center"/>
              <w:rPr>
                <w:del w:id="367" w:author="2nd Drft Edits" w:date="2025-08-29T11:29:00Z" w16du:dateUtc="2025-08-29T15:29:00Z"/>
                <w:sz w:val="20"/>
                <w:highlight w:val="cyan"/>
              </w:rPr>
            </w:pPr>
            <w:del w:id="368" w:author="2nd Drft Edits" w:date="2025-08-29T11:29:00Z" w16du:dateUtc="2025-08-29T15:29:00Z">
              <w:r w:rsidRPr="00E91D15" w:rsidDel="00E91D15">
                <w:rPr>
                  <w:sz w:val="20"/>
                  <w:highlight w:val="cyan"/>
                </w:rPr>
                <w:delText>10</w:delText>
              </w:r>
            </w:del>
          </w:p>
        </w:tc>
      </w:tr>
      <w:tr w:rsidR="00066AE6" w:rsidRPr="00E91D15" w:rsidDel="00E91D15" w14:paraId="474B0B94" w14:textId="44D8472D" w:rsidTr="005B3AD0">
        <w:trPr>
          <w:trHeight w:val="432"/>
          <w:tblHeader/>
          <w:jc w:val="center"/>
          <w:del w:id="369" w:author="2nd Drft Edits" w:date="2025-08-29T11:29:00Z"/>
        </w:trPr>
        <w:tc>
          <w:tcPr>
            <w:tcW w:w="17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C5B7FC9" w14:textId="70F5EA94" w:rsidR="00066AE6" w:rsidRPr="00E91D15" w:rsidDel="00E91D15" w:rsidRDefault="00C712D6" w:rsidP="005B3AD0">
            <w:pPr>
              <w:pStyle w:val="TableText0"/>
              <w:jc w:val="center"/>
              <w:rPr>
                <w:del w:id="370" w:author="2nd Drft Edits" w:date="2025-08-29T11:29:00Z" w16du:dateUtc="2025-08-29T15:29:00Z"/>
                <w:b/>
                <w:bCs/>
                <w:sz w:val="20"/>
                <w:highlight w:val="cyan"/>
              </w:rPr>
            </w:pPr>
            <m:oMath>
              <m:sSub>
                <m:sSubPr>
                  <m:ctrlPr>
                    <w:del w:id="371" w:author="2nd Drft Edits" w:date="2025-08-29T11:29:00Z" w16du:dateUtc="2025-08-29T15:29:00Z">
                      <w:rPr>
                        <w:rFonts w:ascii="Cambria Math" w:hAnsi="Cambria Math"/>
                        <w:b/>
                        <w:bCs/>
                        <w:sz w:val="20"/>
                        <w:highlight w:val="cyan"/>
                      </w:rPr>
                    </w:del>
                  </m:ctrlPr>
                </m:sSubPr>
                <m:e>
                  <m:r>
                    <w:del w:id="372" w:author="2nd Drft Edits" w:date="2025-08-29T11:29:00Z" w16du:dateUtc="2025-08-29T15:29:00Z">
                      <m:rPr>
                        <m:sty m:val="bi"/>
                      </m:rPr>
                      <w:rPr>
                        <w:rFonts w:ascii="Cambria Math" w:hAnsi="Cambria Math"/>
                        <w:sz w:val="20"/>
                        <w:highlight w:val="cyan"/>
                      </w:rPr>
                      <m:t>BW</m:t>
                    </w:del>
                  </m:r>
                </m:e>
                <m:sub>
                  <m:r>
                    <w:del w:id="373" w:author="2nd Drft Edits" w:date="2025-08-29T11:29:00Z" w16du:dateUtc="2025-08-29T15:29:00Z">
                      <m:rPr>
                        <m:sty m:val="bi"/>
                      </m:rPr>
                      <w:rPr>
                        <w:rFonts w:ascii="Cambria Math" w:hAnsi="Cambria Math"/>
                        <w:sz w:val="20"/>
                        <w:highlight w:val="cyan"/>
                      </w:rPr>
                      <m:t>C</m:t>
                    </w:del>
                  </m:r>
                </m:sub>
              </m:sSub>
            </m:oMath>
            <w:del w:id="374" w:author="2nd Drft Edits" w:date="2025-08-29T11:29:00Z" w16du:dateUtc="2025-08-29T15:29:00Z">
              <w:r w:rsidR="00066AE6" w:rsidRPr="00E91D15" w:rsidDel="00E91D15">
                <w:rPr>
                  <w:b/>
                  <w:bCs/>
                  <w:sz w:val="20"/>
                  <w:highlight w:val="cyan"/>
                  <w:vertAlign w:val="superscript"/>
                </w:rPr>
                <w:delText>(Note 1)</w:delText>
              </w:r>
            </w:del>
          </w:p>
        </w:tc>
        <w:tc>
          <w:tcPr>
            <w:tcW w:w="125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D42387B" w14:textId="03223E91" w:rsidR="00066AE6" w:rsidRPr="00E91D15" w:rsidDel="00E91D15" w:rsidRDefault="00066AE6" w:rsidP="005B3AD0">
            <w:pPr>
              <w:pStyle w:val="TableText0"/>
              <w:jc w:val="center"/>
              <w:rPr>
                <w:del w:id="375" w:author="2nd Drft Edits" w:date="2025-08-29T11:29:00Z" w16du:dateUtc="2025-08-29T15:29:00Z"/>
                <w:b/>
                <w:bCs/>
                <w:sz w:val="20"/>
                <w:highlight w:val="cyan"/>
              </w:rPr>
            </w:pPr>
            <w:del w:id="376" w:author="2nd Drft Edits" w:date="2025-08-29T11:29:00Z" w16du:dateUtc="2025-08-29T15:29:00Z">
              <w:r w:rsidRPr="00E91D15" w:rsidDel="00E91D15">
                <w:rPr>
                  <w:b/>
                  <w:bCs/>
                  <w:sz w:val="20"/>
                  <w:highlight w:val="cyan"/>
                </w:rPr>
                <w:delText>MHz</w:delText>
              </w:r>
            </w:del>
          </w:p>
        </w:tc>
        <w:tc>
          <w:tcPr>
            <w:tcW w:w="7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07DA744" w14:textId="1493D6B2" w:rsidR="00066AE6" w:rsidRPr="00E91D15" w:rsidDel="00E91D15" w:rsidRDefault="00066AE6" w:rsidP="005B3AD0">
            <w:pPr>
              <w:pStyle w:val="TableText0"/>
              <w:jc w:val="center"/>
              <w:rPr>
                <w:del w:id="377" w:author="2nd Drft Edits" w:date="2025-08-29T11:29:00Z" w16du:dateUtc="2025-08-29T15:29:00Z"/>
                <w:sz w:val="20"/>
                <w:highlight w:val="cyan"/>
              </w:rPr>
            </w:pPr>
            <w:del w:id="378" w:author="2nd Drft Edits" w:date="2025-08-29T11:29:00Z" w16du:dateUtc="2025-08-29T15:29:00Z">
              <w:r w:rsidRPr="00E91D15" w:rsidDel="00E91D15">
                <w:rPr>
                  <w:sz w:val="20"/>
                  <w:highlight w:val="cyan"/>
                </w:rPr>
                <w:delText>104</w:delText>
              </w:r>
            </w:del>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F86BAB5" w14:textId="49C204F4" w:rsidR="00066AE6" w:rsidRPr="00E91D15" w:rsidDel="00E91D15" w:rsidRDefault="00066AE6" w:rsidP="005B3AD0">
            <w:pPr>
              <w:pStyle w:val="TableText0"/>
              <w:jc w:val="center"/>
              <w:rPr>
                <w:del w:id="379" w:author="2nd Drft Edits" w:date="2025-08-29T11:29:00Z" w16du:dateUtc="2025-08-29T15:29:00Z"/>
                <w:sz w:val="20"/>
                <w:highlight w:val="cyan"/>
              </w:rPr>
            </w:pPr>
            <w:del w:id="380" w:author="2nd Drft Edits" w:date="2025-08-29T11:29:00Z" w16du:dateUtc="2025-08-29T15:29:00Z">
              <w:r w:rsidRPr="00E91D15" w:rsidDel="00E91D15">
                <w:rPr>
                  <w:sz w:val="20"/>
                  <w:highlight w:val="cyan"/>
                </w:rPr>
                <w:delText>132.8</w:delText>
              </w:r>
            </w:del>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EB5BE3E" w14:textId="755F979C" w:rsidR="00066AE6" w:rsidRPr="00E91D15" w:rsidDel="00E91D15" w:rsidRDefault="00066AE6" w:rsidP="005B3AD0">
            <w:pPr>
              <w:pStyle w:val="TableText0"/>
              <w:jc w:val="center"/>
              <w:rPr>
                <w:del w:id="381" w:author="2nd Drft Edits" w:date="2025-08-29T11:29:00Z" w16du:dateUtc="2025-08-29T15:29:00Z"/>
                <w:sz w:val="20"/>
                <w:highlight w:val="cyan"/>
              </w:rPr>
            </w:pPr>
            <w:del w:id="382" w:author="2nd Drft Edits" w:date="2025-08-29T11:29:00Z" w16du:dateUtc="2025-08-29T15:29:00Z">
              <w:r w:rsidRPr="00E91D15" w:rsidDel="00E91D15">
                <w:rPr>
                  <w:sz w:val="20"/>
                  <w:highlight w:val="cyan"/>
                </w:rPr>
                <w:delText>133</w:delText>
              </w:r>
            </w:del>
          </w:p>
        </w:tc>
        <w:tc>
          <w:tcPr>
            <w:tcW w:w="820" w:type="dxa"/>
            <w:tcBorders>
              <w:top w:val="single" w:sz="4" w:space="0" w:color="auto"/>
              <w:left w:val="nil"/>
              <w:bottom w:val="single" w:sz="4" w:space="0" w:color="auto"/>
              <w:right w:val="single" w:sz="4" w:space="0" w:color="auto"/>
            </w:tcBorders>
            <w:shd w:val="clear" w:color="auto" w:fill="FFFFFF" w:themeFill="background1"/>
            <w:noWrap/>
            <w:vAlign w:val="center"/>
          </w:tcPr>
          <w:p w14:paraId="4D50408A" w14:textId="6F4831FB" w:rsidR="00066AE6" w:rsidRPr="00E91D15" w:rsidDel="00E91D15" w:rsidRDefault="00066AE6" w:rsidP="005B3AD0">
            <w:pPr>
              <w:pStyle w:val="TableText0"/>
              <w:jc w:val="center"/>
              <w:rPr>
                <w:del w:id="383" w:author="2nd Drft Edits" w:date="2025-08-29T11:29:00Z" w16du:dateUtc="2025-08-29T15:29:00Z"/>
                <w:sz w:val="20"/>
                <w:highlight w:val="cyan"/>
              </w:rPr>
            </w:pPr>
          </w:p>
        </w:tc>
        <w:tc>
          <w:tcPr>
            <w:tcW w:w="802" w:type="dxa"/>
            <w:tcBorders>
              <w:top w:val="single" w:sz="4" w:space="0" w:color="auto"/>
              <w:left w:val="nil"/>
              <w:bottom w:val="single" w:sz="4" w:space="0" w:color="auto"/>
              <w:right w:val="single" w:sz="4" w:space="0" w:color="auto"/>
            </w:tcBorders>
            <w:shd w:val="clear" w:color="auto" w:fill="FFFFFF" w:themeFill="background1"/>
            <w:noWrap/>
            <w:vAlign w:val="center"/>
          </w:tcPr>
          <w:p w14:paraId="1AC8DD41" w14:textId="3FB26331" w:rsidR="00066AE6" w:rsidRPr="00E91D15" w:rsidDel="00E91D15" w:rsidRDefault="00066AE6" w:rsidP="005B3AD0">
            <w:pPr>
              <w:pStyle w:val="TableText0"/>
              <w:jc w:val="center"/>
              <w:rPr>
                <w:del w:id="384" w:author="2nd Drft Edits" w:date="2025-08-29T11:29:00Z" w16du:dateUtc="2025-08-29T15:29:00Z"/>
                <w:sz w:val="20"/>
                <w:highlight w:val="cyan"/>
              </w:rPr>
            </w:pPr>
          </w:p>
        </w:tc>
        <w:tc>
          <w:tcPr>
            <w:tcW w:w="788" w:type="dxa"/>
            <w:tcBorders>
              <w:top w:val="single" w:sz="4" w:space="0" w:color="auto"/>
              <w:left w:val="nil"/>
              <w:bottom w:val="single" w:sz="4" w:space="0" w:color="auto"/>
              <w:right w:val="single" w:sz="4" w:space="0" w:color="auto"/>
            </w:tcBorders>
            <w:shd w:val="clear" w:color="auto" w:fill="FFFFFF" w:themeFill="background1"/>
            <w:noWrap/>
            <w:vAlign w:val="center"/>
          </w:tcPr>
          <w:p w14:paraId="26DCC867" w14:textId="39943621" w:rsidR="00066AE6" w:rsidRPr="00E91D15" w:rsidDel="00E91D15" w:rsidRDefault="00066AE6" w:rsidP="005B3AD0">
            <w:pPr>
              <w:pStyle w:val="TableText0"/>
              <w:jc w:val="center"/>
              <w:rPr>
                <w:del w:id="385" w:author="2nd Drft Edits" w:date="2025-08-29T11:29:00Z" w16du:dateUtc="2025-08-29T15:29:00Z"/>
                <w:sz w:val="20"/>
                <w:highlight w:val="cyan"/>
              </w:rPr>
            </w:pP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F00DD53" w14:textId="7D07FDF5" w:rsidR="00066AE6" w:rsidRPr="00E91D15" w:rsidDel="00E91D15" w:rsidRDefault="00066AE6" w:rsidP="005B3AD0">
            <w:pPr>
              <w:pStyle w:val="TableText0"/>
              <w:jc w:val="center"/>
              <w:rPr>
                <w:del w:id="386" w:author="2nd Drft Edits" w:date="2025-08-29T11:29:00Z" w16du:dateUtc="2025-08-29T15:29:00Z"/>
                <w:sz w:val="20"/>
                <w:highlight w:val="cyan"/>
              </w:rPr>
            </w:pPr>
            <w:del w:id="387" w:author="2nd Drft Edits" w:date="2025-08-29T11:29:00Z" w16du:dateUtc="2025-08-29T15:29:00Z">
              <w:r w:rsidRPr="00E91D15" w:rsidDel="00E91D15">
                <w:rPr>
                  <w:sz w:val="20"/>
                  <w:highlight w:val="cyan"/>
                </w:rPr>
                <w:delText>150</w:delText>
              </w:r>
            </w:del>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5F37A50C" w14:textId="2E3AE702" w:rsidR="00066AE6" w:rsidRPr="00E91D15" w:rsidDel="00E91D15" w:rsidRDefault="00066AE6" w:rsidP="005B3AD0">
            <w:pPr>
              <w:pStyle w:val="TableText0"/>
              <w:jc w:val="center"/>
              <w:rPr>
                <w:del w:id="388" w:author="2nd Drft Edits" w:date="2025-08-29T11:29:00Z" w16du:dateUtc="2025-08-29T15:29:00Z"/>
                <w:sz w:val="20"/>
                <w:highlight w:val="cyan"/>
              </w:rPr>
            </w:pPr>
            <w:del w:id="389" w:author="2nd Drft Edits" w:date="2025-08-29T11:29:00Z" w16du:dateUtc="2025-08-29T15:29:00Z">
              <w:r w:rsidRPr="00E91D15" w:rsidDel="00E91D15">
                <w:rPr>
                  <w:sz w:val="20"/>
                  <w:highlight w:val="cyan"/>
                </w:rPr>
                <w:delText>176.8</w:delText>
              </w:r>
            </w:del>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4C3ACC6" w14:textId="041B5C11" w:rsidR="00066AE6" w:rsidRPr="00E91D15" w:rsidDel="00E91D15" w:rsidRDefault="00066AE6" w:rsidP="005B3AD0">
            <w:pPr>
              <w:pStyle w:val="TableText0"/>
              <w:jc w:val="center"/>
              <w:rPr>
                <w:del w:id="390" w:author="2nd Drft Edits" w:date="2025-08-29T11:29:00Z" w16du:dateUtc="2025-08-29T15:29:00Z"/>
                <w:sz w:val="20"/>
                <w:highlight w:val="cyan"/>
              </w:rPr>
            </w:pPr>
            <w:del w:id="391" w:author="2nd Drft Edits" w:date="2025-08-29T11:29:00Z" w16du:dateUtc="2025-08-29T15:29:00Z">
              <w:r w:rsidRPr="00E91D15" w:rsidDel="00E91D15">
                <w:rPr>
                  <w:sz w:val="20"/>
                  <w:highlight w:val="cyan"/>
                </w:rPr>
                <w:delText>133</w:delText>
              </w:r>
            </w:del>
          </w:p>
        </w:tc>
        <w:tc>
          <w:tcPr>
            <w:tcW w:w="772" w:type="dxa"/>
            <w:tcBorders>
              <w:top w:val="single" w:sz="4" w:space="0" w:color="auto"/>
              <w:left w:val="nil"/>
              <w:bottom w:val="single" w:sz="4" w:space="0" w:color="auto"/>
              <w:right w:val="single" w:sz="4" w:space="0" w:color="auto"/>
            </w:tcBorders>
            <w:shd w:val="clear" w:color="auto" w:fill="FFFFFF" w:themeFill="background1"/>
            <w:noWrap/>
            <w:vAlign w:val="center"/>
          </w:tcPr>
          <w:p w14:paraId="11C82BF5" w14:textId="28A7B505" w:rsidR="00066AE6" w:rsidRPr="00E91D15" w:rsidDel="00E91D15" w:rsidRDefault="00066AE6" w:rsidP="005B3AD0">
            <w:pPr>
              <w:pStyle w:val="TableText0"/>
              <w:jc w:val="center"/>
              <w:rPr>
                <w:del w:id="392" w:author="2nd Drft Edits" w:date="2025-08-29T11:29:00Z" w16du:dateUtc="2025-08-29T15:29:00Z"/>
                <w:sz w:val="20"/>
                <w:highlight w:val="cyan"/>
              </w:rPr>
            </w:pPr>
          </w:p>
        </w:tc>
      </w:tr>
      <w:tr w:rsidR="00066AE6" w:rsidRPr="00E91D15" w:rsidDel="00E91D15" w14:paraId="23190BE2" w14:textId="5B6DCF0D" w:rsidTr="00C468BC">
        <w:trPr>
          <w:trHeight w:val="432"/>
          <w:tblHeader/>
          <w:jc w:val="center"/>
          <w:del w:id="393" w:author="2nd Drft Edits" w:date="2025-08-29T11:29:00Z"/>
        </w:trPr>
        <w:tc>
          <w:tcPr>
            <w:tcW w:w="10650"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692763" w14:textId="28338479" w:rsidR="00066AE6" w:rsidRPr="00E91D15" w:rsidDel="00E91D15" w:rsidRDefault="00066AE6" w:rsidP="00066AE6">
            <w:pPr>
              <w:pStyle w:val="TableText0"/>
              <w:rPr>
                <w:del w:id="394" w:author="2nd Drft Edits" w:date="2025-08-29T11:29:00Z" w16du:dateUtc="2025-08-29T15:29:00Z"/>
                <w:sz w:val="20"/>
                <w:highlight w:val="cyan"/>
              </w:rPr>
            </w:pPr>
            <w:del w:id="395" w:author="2nd Drft Edits" w:date="2025-08-29T11:29:00Z" w16du:dateUtc="2025-08-29T15:29:00Z">
              <w:r w:rsidRPr="00E91D15" w:rsidDel="00E91D15">
                <w:rPr>
                  <w:sz w:val="20"/>
                  <w:highlight w:val="cyan"/>
                </w:rPr>
                <w:delText xml:space="preserve">Note 1: Models with a listed </w:delText>
              </w:r>
            </w:del>
            <m:oMath>
              <m:sSub>
                <m:sSubPr>
                  <m:ctrlPr>
                    <w:del w:id="396" w:author="2nd Drft Edits" w:date="2025-08-29T11:29:00Z" w16du:dateUtc="2025-08-29T15:29:00Z">
                      <w:rPr>
                        <w:rFonts w:ascii="Cambria Math" w:hAnsi="Cambria Math"/>
                        <w:sz w:val="20"/>
                        <w:highlight w:val="cyan"/>
                      </w:rPr>
                    </w:del>
                  </m:ctrlPr>
                </m:sSubPr>
                <m:e>
                  <m:r>
                    <w:del w:id="397" w:author="2nd Drft Edits" w:date="2025-08-29T11:29:00Z" w16du:dateUtc="2025-08-29T15:29:00Z">
                      <w:rPr>
                        <w:rFonts w:ascii="Cambria Math" w:hAnsi="Cambria Math"/>
                        <w:sz w:val="20"/>
                        <w:highlight w:val="cyan"/>
                      </w:rPr>
                      <m:t>BW</m:t>
                    </w:del>
                  </m:r>
                </m:e>
                <m:sub>
                  <m:r>
                    <w:del w:id="398" w:author="2nd Drft Edits" w:date="2025-08-29T11:29:00Z" w16du:dateUtc="2025-08-29T15:29:00Z">
                      <w:rPr>
                        <w:rFonts w:ascii="Cambria Math" w:hAnsi="Cambria Math"/>
                        <w:sz w:val="20"/>
                        <w:highlight w:val="cyan"/>
                      </w:rPr>
                      <m:t>C</m:t>
                    </w:del>
                  </m:r>
                </m:sub>
              </m:sSub>
              <m:r>
                <w:del w:id="399" w:author="2nd Drft Edits" w:date="2025-08-29T11:29:00Z" w16du:dateUtc="2025-08-29T15:29:00Z">
                  <w:rPr>
                    <w:rFonts w:ascii="Cambria Math" w:hAnsi="Cambria Math"/>
                    <w:sz w:val="20"/>
                    <w:highlight w:val="cyan"/>
                  </w:rPr>
                  <m:t xml:space="preserve"> </m:t>
                </w:del>
              </m:r>
            </m:oMath>
            <w:del w:id="400" w:author="2nd Drft Edits" w:date="2025-08-29T11:29:00Z" w16du:dateUtc="2025-08-29T15:29:00Z">
              <w:r w:rsidRPr="00E91D15" w:rsidDel="00E91D15">
                <w:rPr>
                  <w:sz w:val="20"/>
                  <w:highlight w:val="cyan"/>
                </w:rPr>
                <w:delText>are FMCW radio altimeters, and models without are pulsed radio altimeters</w:delText>
              </w:r>
            </w:del>
          </w:p>
        </w:tc>
      </w:tr>
    </w:tbl>
    <w:p w14:paraId="12F3A3B6" w14:textId="77777777" w:rsidR="00E91D15" w:rsidRPr="00E91D15" w:rsidDel="00E91D15" w:rsidRDefault="00E91D15" w:rsidP="00D90376">
      <w:pPr>
        <w:pStyle w:val="Equation"/>
        <w:tabs>
          <w:tab w:val="clear" w:pos="4820"/>
          <w:tab w:val="clear" w:pos="9639"/>
        </w:tabs>
        <w:rPr>
          <w:del w:id="401" w:author="2nd Drft Edits" w:date="2025-08-29T11:29:00Z" w16du:dateUtc="2025-08-29T15:29:00Z"/>
          <w:szCs w:val="24"/>
          <w:highlight w:val="cyan"/>
        </w:rPr>
      </w:pPr>
    </w:p>
    <w:p w14:paraId="698A45C3" w14:textId="129DEFF9" w:rsidR="00D90376" w:rsidRPr="00E91D15" w:rsidDel="00E91D15" w:rsidRDefault="009A55C6" w:rsidP="00D90376">
      <w:pPr>
        <w:pStyle w:val="Equation"/>
        <w:tabs>
          <w:tab w:val="clear" w:pos="4820"/>
          <w:tab w:val="clear" w:pos="9639"/>
        </w:tabs>
        <w:rPr>
          <w:del w:id="402" w:author="2nd Drft Edits" w:date="2025-08-29T11:29:00Z" w16du:dateUtc="2025-08-29T15:29:00Z"/>
          <w:szCs w:val="24"/>
          <w:highlight w:val="cyan"/>
        </w:rPr>
      </w:pPr>
      <w:del w:id="403" w:author="2nd Drft Edits" w:date="2025-08-29T11:29:00Z" w16du:dateUtc="2025-08-29T15:29:00Z">
        <w:r w:rsidRPr="00E91D15" w:rsidDel="00E91D15">
          <w:rPr>
            <w:szCs w:val="24"/>
            <w:highlight w:val="cyan"/>
          </w:rPr>
          <w:delText xml:space="preserve">The following figure plots the </w:delText>
        </w:r>
      </w:del>
      <m:oMath>
        <m:sSub>
          <m:sSubPr>
            <m:ctrlPr>
              <w:del w:id="404" w:author="2nd Drft Edits" w:date="2025-08-29T11:29:00Z" w16du:dateUtc="2025-08-29T15:29:00Z">
                <w:rPr>
                  <w:rFonts w:ascii="Cambria Math" w:hAnsi="Cambria Math"/>
                  <w:szCs w:val="24"/>
                  <w:highlight w:val="cyan"/>
                </w:rPr>
              </w:del>
            </m:ctrlPr>
          </m:sSubPr>
          <m:e>
            <m:r>
              <w:del w:id="405" w:author="2nd Drft Edits" w:date="2025-08-29T11:29:00Z" w16du:dateUtc="2025-08-29T15:29:00Z">
                <w:rPr>
                  <w:rFonts w:ascii="Cambria Math" w:hAnsi="Cambria Math"/>
                  <w:szCs w:val="24"/>
                  <w:highlight w:val="cyan"/>
                </w:rPr>
                <m:t>RD</m:t>
              </w:del>
            </m:r>
          </m:e>
          <m:sub>
            <m:r>
              <w:del w:id="406" w:author="2nd Drft Edits" w:date="2025-08-29T11:29:00Z" w16du:dateUtc="2025-08-29T15:29:00Z">
                <w:rPr>
                  <w:rFonts w:ascii="Cambria Math" w:hAnsi="Cambria Math"/>
                  <w:szCs w:val="24"/>
                  <w:highlight w:val="cyan"/>
                </w:rPr>
                <m:t>RxPort</m:t>
              </w:del>
            </m:r>
          </m:sub>
        </m:sSub>
        <m:d>
          <m:dPr>
            <m:ctrlPr>
              <w:del w:id="407" w:author="2nd Drft Edits" w:date="2025-08-29T11:29:00Z" w16du:dateUtc="2025-08-29T15:29:00Z">
                <w:rPr>
                  <w:rFonts w:ascii="Cambria Math" w:hAnsi="Cambria Math"/>
                  <w:i/>
                  <w:szCs w:val="24"/>
                  <w:highlight w:val="cyan"/>
                </w:rPr>
              </w:del>
            </m:ctrlPr>
          </m:dPr>
          <m:e>
            <m:r>
              <w:del w:id="408" w:author="2nd Drft Edits" w:date="2025-08-29T11:29:00Z" w16du:dateUtc="2025-08-29T15:29:00Z">
                <w:rPr>
                  <w:rFonts w:ascii="Cambria Math" w:hAnsi="Cambria Math"/>
                  <w:szCs w:val="24"/>
                  <w:highlight w:val="cyan"/>
                </w:rPr>
                <m:t>Alt</m:t>
              </w:del>
            </m:r>
          </m:e>
        </m:d>
      </m:oMath>
      <w:del w:id="409" w:author="2nd Drft Edits" w:date="2025-08-29T11:29:00Z" w16du:dateUtc="2025-08-29T15:29:00Z">
        <w:r w:rsidR="00066AE6" w:rsidRPr="00E91D15" w:rsidDel="00E91D15">
          <w:rPr>
            <w:szCs w:val="24"/>
            <w:highlight w:val="cyan"/>
          </w:rPr>
          <w:delText xml:space="preserve"> assuming an </w:delText>
        </w:r>
      </w:del>
      <m:oMath>
        <m:r>
          <w:del w:id="410" w:author="2nd Drft Edits" w:date="2025-08-29T11:29:00Z" w16du:dateUtc="2025-08-29T15:29:00Z">
            <w:rPr>
              <w:rFonts w:ascii="Cambria Math" w:hAnsi="Cambria Math"/>
              <w:szCs w:val="24"/>
              <w:highlight w:val="cyan"/>
            </w:rPr>
            <m:t>IRI</m:t>
          </w:del>
        </m:r>
      </m:oMath>
      <w:del w:id="411" w:author="2nd Drft Edits" w:date="2025-08-29T11:29:00Z" w16du:dateUtc="2025-08-29T15:29:00Z">
        <w:r w:rsidR="00066AE6" w:rsidRPr="00E91D15" w:rsidDel="00E91D15">
          <w:rPr>
            <w:szCs w:val="24"/>
            <w:highlight w:val="cyan"/>
          </w:rPr>
          <w:delText xml:space="preserve"> of 20</w:delText>
        </w:r>
        <w:r w:rsidRPr="00E91D15" w:rsidDel="00E91D15">
          <w:rPr>
            <w:szCs w:val="24"/>
            <w:highlight w:val="cyan"/>
          </w:rPr>
          <w:delText>.</w:delText>
        </w:r>
      </w:del>
    </w:p>
    <w:p w14:paraId="70090ABC" w14:textId="19925002" w:rsidR="00066AE6" w:rsidDel="00E91D15" w:rsidRDefault="00066AE6" w:rsidP="009A55C6">
      <w:pPr>
        <w:spacing w:after="120"/>
        <w:textAlignment w:val="auto"/>
        <w:rPr>
          <w:del w:id="412" w:author="2nd Drft Edits" w:date="2025-08-29T11:29:00Z" w16du:dateUtc="2025-08-29T15:29:00Z"/>
          <w:color w:val="000000"/>
        </w:rPr>
      </w:pPr>
      <w:del w:id="413" w:author="2nd Drft Edits" w:date="2025-08-29T11:29:00Z" w16du:dateUtc="2025-08-29T15:29:00Z">
        <w:r w:rsidRPr="00E91D15" w:rsidDel="00E91D15">
          <w:rPr>
            <w:noProof/>
            <w:color w:val="000000"/>
            <w:highlight w:val="cyan"/>
          </w:rPr>
          <w:lastRenderedPageBreak/>
          <w:drawing>
            <wp:inline distT="0" distB="0" distL="0" distR="0" wp14:anchorId="4F51DEA6" wp14:editId="30714A8E">
              <wp:extent cx="5943600" cy="2922381"/>
              <wp:effectExtent l="19050" t="19050" r="19050" b="11430"/>
              <wp:docPr id="11925528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922381"/>
                      </a:xfrm>
                      <a:prstGeom prst="rect">
                        <a:avLst/>
                      </a:prstGeom>
                      <a:noFill/>
                      <a:ln>
                        <a:solidFill>
                          <a:schemeClr val="tx1"/>
                        </a:solidFill>
                      </a:ln>
                    </pic:spPr>
                  </pic:pic>
                </a:graphicData>
              </a:graphic>
            </wp:inline>
          </w:drawing>
        </w:r>
      </w:del>
    </w:p>
    <w:p w14:paraId="48FCC4EB" w14:textId="3E5B7E39" w:rsidR="009A55C6" w:rsidDel="002E1AB5" w:rsidRDefault="009A55C6" w:rsidP="00F33736">
      <w:pPr>
        <w:textAlignment w:val="auto"/>
        <w:rPr>
          <w:del w:id="414" w:author="2nd Drft Edits" w:date="2025-08-29T11:42:00Z" w16du:dateUtc="2025-08-29T15:42:00Z"/>
          <w:color w:val="000000"/>
        </w:rPr>
      </w:pPr>
    </w:p>
    <w:p w14:paraId="02EB1895" w14:textId="10D4A64E" w:rsidR="00F33736" w:rsidRDefault="00BF17A1" w:rsidP="00F33736">
      <w:pPr>
        <w:textAlignment w:val="auto"/>
      </w:pPr>
      <w:r>
        <w:rPr>
          <w:color w:val="000000"/>
        </w:rPr>
        <w:t>Finally, WP</w:t>
      </w:r>
      <w:r w:rsidR="00F33736" w:rsidRPr="00F33736">
        <w:t xml:space="preserve"> 5B requests to be kept informed on the progress of the studies under WRC-27 agenda item 1.</w:t>
      </w:r>
      <w:r w:rsidR="00967E26">
        <w:t>7.</w:t>
      </w:r>
    </w:p>
    <w:p w14:paraId="3AD7CF1C" w14:textId="3E258122" w:rsidR="00066AE6" w:rsidDel="002E1AB5" w:rsidRDefault="00066AE6" w:rsidP="00F33736">
      <w:pPr>
        <w:textAlignment w:val="auto"/>
        <w:rPr>
          <w:del w:id="415" w:author="2nd Drft Edits" w:date="2025-08-29T11:44:00Z" w16du:dateUtc="2025-08-29T15:44:00Z"/>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9"/>
        <w:gridCol w:w="4820"/>
      </w:tblGrid>
      <w:tr w:rsidR="00F33736" w:rsidRPr="00F33736" w14:paraId="4162FA92" w14:textId="77777777" w:rsidTr="00F33736">
        <w:tc>
          <w:tcPr>
            <w:tcW w:w="2500" w:type="pct"/>
            <w:hideMark/>
          </w:tcPr>
          <w:p w14:paraId="6B77E307" w14:textId="77777777"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Status:</w:t>
            </w:r>
            <w:r w:rsidRPr="00F33736">
              <w:rPr>
                <w:rFonts w:ascii="Times New Roman" w:hAnsi="Times New Roman" w:cs="Times New Roman"/>
              </w:rPr>
              <w:t xml:space="preserve">  </w:t>
            </w:r>
            <w:r w:rsidRPr="00F33736">
              <w:rPr>
                <w:rFonts w:ascii="Times New Roman" w:hAnsi="Times New Roman" w:cs="Times New Roman"/>
              </w:rPr>
              <w:tab/>
              <w:t>For action</w:t>
            </w:r>
          </w:p>
        </w:tc>
        <w:tc>
          <w:tcPr>
            <w:tcW w:w="2500" w:type="pct"/>
          </w:tcPr>
          <w:p w14:paraId="714D6685" w14:textId="77777777" w:rsidR="00F33736" w:rsidRPr="00F33736" w:rsidRDefault="00F33736" w:rsidP="00F33736">
            <w:pPr>
              <w:keepNext/>
              <w:keepLines/>
              <w:textAlignment w:val="auto"/>
              <w:rPr>
                <w:rFonts w:ascii="Times New Roman" w:hAnsi="Times New Roman" w:cs="Times New Roman"/>
              </w:rPr>
            </w:pPr>
          </w:p>
        </w:tc>
      </w:tr>
      <w:tr w:rsidR="00F33736" w:rsidRPr="00F33736" w14:paraId="688956D0" w14:textId="77777777" w:rsidTr="00F33736">
        <w:tc>
          <w:tcPr>
            <w:tcW w:w="2500" w:type="pct"/>
            <w:hideMark/>
          </w:tcPr>
          <w:p w14:paraId="0D338F6E" w14:textId="307E319A"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Contact:</w:t>
            </w:r>
            <w:r w:rsidRPr="00F33736">
              <w:rPr>
                <w:rFonts w:ascii="Times New Roman" w:hAnsi="Times New Roman" w:cs="Times New Roman"/>
              </w:rPr>
              <w:t xml:space="preserve"> </w:t>
            </w:r>
            <w:r w:rsidRPr="00F33736">
              <w:rPr>
                <w:rFonts w:ascii="Times New Roman" w:hAnsi="Times New Roman" w:cs="Times New Roman"/>
              </w:rPr>
              <w:tab/>
            </w:r>
          </w:p>
        </w:tc>
        <w:tc>
          <w:tcPr>
            <w:tcW w:w="2500" w:type="pct"/>
            <w:hideMark/>
          </w:tcPr>
          <w:p w14:paraId="0E122104" w14:textId="1817C929" w:rsidR="00F33736" w:rsidRPr="00F33736" w:rsidRDefault="00F33736" w:rsidP="00F33736">
            <w:pPr>
              <w:keepNext/>
              <w:keepLines/>
              <w:textAlignment w:val="auto"/>
              <w:rPr>
                <w:rFonts w:ascii="Times New Roman" w:hAnsi="Times New Roman" w:cs="Times New Roman"/>
              </w:rPr>
            </w:pPr>
            <w:r w:rsidRPr="00F33736">
              <w:rPr>
                <w:rFonts w:ascii="Times New Roman" w:hAnsi="Times New Roman" w:cs="Times New Roman"/>
                <w:b/>
                <w:bCs/>
              </w:rPr>
              <w:t>E-mail:</w:t>
            </w:r>
            <w:r w:rsidRPr="00F33736">
              <w:rPr>
                <w:rFonts w:ascii="Times New Roman" w:hAnsi="Times New Roman" w:cs="Times New Roman"/>
              </w:rPr>
              <w:t xml:space="preserve"> </w:t>
            </w:r>
            <w:r w:rsidRPr="00F33736">
              <w:rPr>
                <w:rFonts w:ascii="Times New Roman" w:hAnsi="Times New Roman" w:cs="Times New Roman"/>
              </w:rPr>
              <w:tab/>
            </w:r>
          </w:p>
        </w:tc>
      </w:tr>
    </w:tbl>
    <w:p w14:paraId="44E45BBD" w14:textId="0F5563F5" w:rsidR="00E24935" w:rsidRDefault="00F33736" w:rsidP="00066AE6">
      <w:pPr>
        <w:spacing w:before="480"/>
        <w:jc w:val="center"/>
        <w:textAlignment w:val="auto"/>
      </w:pPr>
      <w:r w:rsidRPr="00F33736">
        <w:t>______________</w:t>
      </w:r>
    </w:p>
    <w:sectPr w:rsidR="00E24935" w:rsidSect="00190ED8">
      <w:footerReference w:type="default" r:id="rId16"/>
      <w:headerReference w:type="first" r:id="rId17"/>
      <w:footerReference w:type="first" r:id="rId18"/>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68AFD" w14:textId="77777777" w:rsidR="00C712D6" w:rsidRDefault="00C712D6">
      <w:pPr>
        <w:spacing w:before="0"/>
      </w:pPr>
      <w:r>
        <w:separator/>
      </w:r>
    </w:p>
  </w:endnote>
  <w:endnote w:type="continuationSeparator" w:id="0">
    <w:p w14:paraId="4861AAA0" w14:textId="77777777" w:rsidR="00C712D6" w:rsidRDefault="00C712D6">
      <w:pPr>
        <w:spacing w:before="0"/>
      </w:pPr>
      <w:r>
        <w:continuationSeparator/>
      </w:r>
    </w:p>
  </w:endnote>
  <w:endnote w:type="continuationNotice" w:id="1">
    <w:p w14:paraId="337F7D21" w14:textId="77777777" w:rsidR="00C712D6" w:rsidRDefault="00C712D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CE91" w14:textId="7FD62FBD" w:rsidR="008D365B" w:rsidRDefault="008D365B" w:rsidP="008D365B">
    <w:pPr>
      <w:pStyle w:val="Footer"/>
    </w:pPr>
    <w:bookmarkStart w:id="416" w:name="TITUS1FooterPrimary"/>
    <w:r w:rsidRPr="008D365B">
      <w:rPr>
        <w:color w:val="000000"/>
        <w:sz w:val="17"/>
      </w:rPr>
      <w:t>  </w:t>
    </w:r>
    <w:bookmarkEnd w:id="416"/>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42E22" w14:textId="7D1B7695" w:rsidR="008D365B" w:rsidRDefault="008D365B" w:rsidP="008D365B">
    <w:pPr>
      <w:pStyle w:val="Footer"/>
    </w:pPr>
    <w:bookmarkStart w:id="417" w:name="TITUS1FooterFirstPage"/>
    <w:r w:rsidRPr="008D365B">
      <w:rPr>
        <w:color w:val="000000"/>
        <w:sz w:val="17"/>
      </w:rPr>
      <w:t>  </w:t>
    </w:r>
    <w:bookmarkEnd w:id="41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0F2CA5" w14:textId="77777777" w:rsidR="00C712D6" w:rsidRDefault="00C712D6">
      <w:pPr>
        <w:spacing w:before="0"/>
      </w:pPr>
      <w:r>
        <w:separator/>
      </w:r>
    </w:p>
  </w:footnote>
  <w:footnote w:type="continuationSeparator" w:id="0">
    <w:p w14:paraId="6F255086" w14:textId="77777777" w:rsidR="00C712D6" w:rsidRDefault="00C712D6">
      <w:pPr>
        <w:spacing w:before="0"/>
      </w:pPr>
      <w:r>
        <w:continuationSeparator/>
      </w:r>
    </w:p>
  </w:footnote>
  <w:footnote w:type="continuationNotice" w:id="1">
    <w:p w14:paraId="5BD22E86" w14:textId="77777777" w:rsidR="00C712D6" w:rsidRDefault="00C712D6">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4A30C" w14:textId="7143E047" w:rsidR="008D365B" w:rsidRPr="00A45B63" w:rsidRDefault="008D365B" w:rsidP="008D365B">
    <w:pPr>
      <w:pStyle w:val="Header"/>
      <w:rPr>
        <w:b/>
        <w:bCs/>
        <w:color w:val="FF0000"/>
      </w:rPr>
    </w:pP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D70C4"/>
    <w:multiLevelType w:val="hybridMultilevel"/>
    <w:tmpl w:val="6F08298A"/>
    <w:lvl w:ilvl="0" w:tplc="0712B7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E5626"/>
    <w:multiLevelType w:val="hybridMultilevel"/>
    <w:tmpl w:val="D6ECD0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E5418"/>
    <w:multiLevelType w:val="hybridMultilevel"/>
    <w:tmpl w:val="8F94B648"/>
    <w:lvl w:ilvl="0" w:tplc="A2CAA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00580"/>
    <w:multiLevelType w:val="hybridMultilevel"/>
    <w:tmpl w:val="589E2CAA"/>
    <w:lvl w:ilvl="0" w:tplc="01CAF806">
      <w:start w:val="12"/>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1353"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8FB4139"/>
    <w:multiLevelType w:val="hybridMultilevel"/>
    <w:tmpl w:val="EC147F28"/>
    <w:lvl w:ilvl="0" w:tplc="A2CAABE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50E77EC6"/>
    <w:multiLevelType w:val="multilevel"/>
    <w:tmpl w:val="948E86B0"/>
    <w:lvl w:ilvl="0">
      <w:start w:val="1"/>
      <w:numFmt w:val="decimal"/>
      <w:lvlText w:val="%1"/>
      <w:lvlJc w:val="left"/>
      <w:pPr>
        <w:ind w:left="1500" w:hanging="1140"/>
      </w:pPr>
      <w:rPr>
        <w:rFonts w:hint="default"/>
      </w:rPr>
    </w:lvl>
    <w:lvl w:ilvl="1">
      <w:start w:val="1"/>
      <w:numFmt w:val="decimal"/>
      <w:isLgl/>
      <w:lvlText w:val="%1.%2"/>
      <w:lvlJc w:val="left"/>
      <w:pPr>
        <w:ind w:left="1140" w:hanging="1140"/>
      </w:pPr>
      <w:rPr>
        <w:rFonts w:hint="default"/>
        <w:color w:val="auto"/>
      </w:rPr>
    </w:lvl>
    <w:lvl w:ilvl="2">
      <w:start w:val="1"/>
      <w:numFmt w:val="decimal"/>
      <w:isLgl/>
      <w:lvlText w:val="%1.%2.%3"/>
      <w:lvlJc w:val="left"/>
      <w:pPr>
        <w:ind w:left="1282" w:hanging="1140"/>
      </w:pPr>
      <w:rPr>
        <w:rFonts w:hint="default"/>
        <w:color w:val="auto"/>
      </w:rPr>
    </w:lvl>
    <w:lvl w:ilvl="3">
      <w:start w:val="1"/>
      <w:numFmt w:val="decimal"/>
      <w:isLgl/>
      <w:lvlText w:val="%1.%2.%3.%4"/>
      <w:lvlJc w:val="left"/>
      <w:pPr>
        <w:ind w:left="1500" w:hanging="1140"/>
      </w:pPr>
      <w:rPr>
        <w:rFonts w:hint="default"/>
      </w:rPr>
    </w:lvl>
    <w:lvl w:ilvl="4">
      <w:start w:val="1"/>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1D7C0B"/>
    <w:multiLevelType w:val="hybridMultilevel"/>
    <w:tmpl w:val="4798E8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1835963">
    <w:abstractNumId w:val="5"/>
  </w:num>
  <w:num w:numId="2" w16cid:durableId="629626095">
    <w:abstractNumId w:val="3"/>
  </w:num>
  <w:num w:numId="3" w16cid:durableId="1607233911">
    <w:abstractNumId w:val="2"/>
  </w:num>
  <w:num w:numId="4" w16cid:durableId="173691875">
    <w:abstractNumId w:val="4"/>
  </w:num>
  <w:num w:numId="5" w16cid:durableId="195898248">
    <w:abstractNumId w:val="0"/>
  </w:num>
  <w:num w:numId="6" w16cid:durableId="529731117">
    <w:abstractNumId w:val="1"/>
  </w:num>
  <w:num w:numId="7" w16cid:durableId="1996641482">
    <w:abstractNumId w:val="7"/>
  </w:num>
  <w:num w:numId="8" w16cid:durableId="201923">
    <w:abstractNumId w:val="6"/>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2nd Drft Edits">
    <w15:presenceInfo w15:providerId="None" w15:userId="2nd Drft Edit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pt-BR"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6418"/>
    <w:rsid w:val="000073A8"/>
    <w:rsid w:val="00007F03"/>
    <w:rsid w:val="000116CB"/>
    <w:rsid w:val="00012019"/>
    <w:rsid w:val="00012134"/>
    <w:rsid w:val="00012873"/>
    <w:rsid w:val="00012DA2"/>
    <w:rsid w:val="00015AC1"/>
    <w:rsid w:val="00015B80"/>
    <w:rsid w:val="000164B0"/>
    <w:rsid w:val="0001779B"/>
    <w:rsid w:val="0002034C"/>
    <w:rsid w:val="00020576"/>
    <w:rsid w:val="000241AD"/>
    <w:rsid w:val="00024699"/>
    <w:rsid w:val="00024C6A"/>
    <w:rsid w:val="0002647D"/>
    <w:rsid w:val="00026A91"/>
    <w:rsid w:val="0002789D"/>
    <w:rsid w:val="00027A39"/>
    <w:rsid w:val="00027ED3"/>
    <w:rsid w:val="000311C3"/>
    <w:rsid w:val="00033C12"/>
    <w:rsid w:val="0003444E"/>
    <w:rsid w:val="00036C81"/>
    <w:rsid w:val="00040B25"/>
    <w:rsid w:val="00041DC9"/>
    <w:rsid w:val="00042634"/>
    <w:rsid w:val="00043C57"/>
    <w:rsid w:val="000444CF"/>
    <w:rsid w:val="0004613C"/>
    <w:rsid w:val="00050275"/>
    <w:rsid w:val="00050E68"/>
    <w:rsid w:val="00053B91"/>
    <w:rsid w:val="00054550"/>
    <w:rsid w:val="000552DD"/>
    <w:rsid w:val="00055503"/>
    <w:rsid w:val="00055603"/>
    <w:rsid w:val="000563A7"/>
    <w:rsid w:val="000568C7"/>
    <w:rsid w:val="00057496"/>
    <w:rsid w:val="00060FAE"/>
    <w:rsid w:val="000622E4"/>
    <w:rsid w:val="000641FD"/>
    <w:rsid w:val="00066AE6"/>
    <w:rsid w:val="00066CA1"/>
    <w:rsid w:val="00072535"/>
    <w:rsid w:val="00073355"/>
    <w:rsid w:val="000753EA"/>
    <w:rsid w:val="00075EDC"/>
    <w:rsid w:val="000769EC"/>
    <w:rsid w:val="00077128"/>
    <w:rsid w:val="0007740B"/>
    <w:rsid w:val="00077C63"/>
    <w:rsid w:val="00077D30"/>
    <w:rsid w:val="00077F30"/>
    <w:rsid w:val="00080D1E"/>
    <w:rsid w:val="00081475"/>
    <w:rsid w:val="00084229"/>
    <w:rsid w:val="00085E28"/>
    <w:rsid w:val="00086C58"/>
    <w:rsid w:val="00086D9F"/>
    <w:rsid w:val="00093356"/>
    <w:rsid w:val="0009497A"/>
    <w:rsid w:val="00094D7F"/>
    <w:rsid w:val="0009604F"/>
    <w:rsid w:val="000A1699"/>
    <w:rsid w:val="000A18FA"/>
    <w:rsid w:val="000A1C94"/>
    <w:rsid w:val="000A34E5"/>
    <w:rsid w:val="000A5EBB"/>
    <w:rsid w:val="000A60FD"/>
    <w:rsid w:val="000A62BB"/>
    <w:rsid w:val="000A6401"/>
    <w:rsid w:val="000B00FD"/>
    <w:rsid w:val="000B03E0"/>
    <w:rsid w:val="000B1BE7"/>
    <w:rsid w:val="000B2270"/>
    <w:rsid w:val="000B2772"/>
    <w:rsid w:val="000B3AC1"/>
    <w:rsid w:val="000B3E5B"/>
    <w:rsid w:val="000B4671"/>
    <w:rsid w:val="000B46C8"/>
    <w:rsid w:val="000B49C5"/>
    <w:rsid w:val="000B698A"/>
    <w:rsid w:val="000B7074"/>
    <w:rsid w:val="000B73D0"/>
    <w:rsid w:val="000C1510"/>
    <w:rsid w:val="000C3D51"/>
    <w:rsid w:val="000C4DA3"/>
    <w:rsid w:val="000C65DF"/>
    <w:rsid w:val="000C75EE"/>
    <w:rsid w:val="000C7C15"/>
    <w:rsid w:val="000C7FD4"/>
    <w:rsid w:val="000D0093"/>
    <w:rsid w:val="000D16FA"/>
    <w:rsid w:val="000D2B68"/>
    <w:rsid w:val="000D3330"/>
    <w:rsid w:val="000D3725"/>
    <w:rsid w:val="000D3CFD"/>
    <w:rsid w:val="000D61A6"/>
    <w:rsid w:val="000D6DA7"/>
    <w:rsid w:val="000D76ED"/>
    <w:rsid w:val="000E1C68"/>
    <w:rsid w:val="000E4002"/>
    <w:rsid w:val="000E48CE"/>
    <w:rsid w:val="000E6C65"/>
    <w:rsid w:val="000E7D8D"/>
    <w:rsid w:val="000F022A"/>
    <w:rsid w:val="000F1E16"/>
    <w:rsid w:val="000F260E"/>
    <w:rsid w:val="000F271E"/>
    <w:rsid w:val="000F486C"/>
    <w:rsid w:val="000F4F73"/>
    <w:rsid w:val="0010212A"/>
    <w:rsid w:val="0010217F"/>
    <w:rsid w:val="0010252A"/>
    <w:rsid w:val="00102877"/>
    <w:rsid w:val="00102BE4"/>
    <w:rsid w:val="0011019F"/>
    <w:rsid w:val="00110238"/>
    <w:rsid w:val="00110803"/>
    <w:rsid w:val="00110886"/>
    <w:rsid w:val="001117A2"/>
    <w:rsid w:val="00111BD3"/>
    <w:rsid w:val="00112096"/>
    <w:rsid w:val="00113304"/>
    <w:rsid w:val="00113F43"/>
    <w:rsid w:val="00116548"/>
    <w:rsid w:val="0012027E"/>
    <w:rsid w:val="00120F25"/>
    <w:rsid w:val="0012231F"/>
    <w:rsid w:val="00123097"/>
    <w:rsid w:val="00123806"/>
    <w:rsid w:val="00127648"/>
    <w:rsid w:val="00130759"/>
    <w:rsid w:val="001307CF"/>
    <w:rsid w:val="00130F35"/>
    <w:rsid w:val="001319BE"/>
    <w:rsid w:val="001349C0"/>
    <w:rsid w:val="00135218"/>
    <w:rsid w:val="00140018"/>
    <w:rsid w:val="00141134"/>
    <w:rsid w:val="00141AC1"/>
    <w:rsid w:val="00141D0E"/>
    <w:rsid w:val="001423A7"/>
    <w:rsid w:val="00142B6E"/>
    <w:rsid w:val="00142CFD"/>
    <w:rsid w:val="00145DC5"/>
    <w:rsid w:val="00145FD4"/>
    <w:rsid w:val="001461A4"/>
    <w:rsid w:val="00147A53"/>
    <w:rsid w:val="0015083E"/>
    <w:rsid w:val="00152E31"/>
    <w:rsid w:val="001535FA"/>
    <w:rsid w:val="001537FA"/>
    <w:rsid w:val="00153E6F"/>
    <w:rsid w:val="00154DBA"/>
    <w:rsid w:val="00155D9C"/>
    <w:rsid w:val="00155E5B"/>
    <w:rsid w:val="001575BC"/>
    <w:rsid w:val="00161C1B"/>
    <w:rsid w:val="00161DB2"/>
    <w:rsid w:val="00163DE1"/>
    <w:rsid w:val="00165888"/>
    <w:rsid w:val="0016612E"/>
    <w:rsid w:val="00167359"/>
    <w:rsid w:val="001706E0"/>
    <w:rsid w:val="00170A88"/>
    <w:rsid w:val="00170BC2"/>
    <w:rsid w:val="00171B70"/>
    <w:rsid w:val="00171B92"/>
    <w:rsid w:val="0017259F"/>
    <w:rsid w:val="00172D70"/>
    <w:rsid w:val="0017305B"/>
    <w:rsid w:val="00174863"/>
    <w:rsid w:val="00174EE9"/>
    <w:rsid w:val="00175E57"/>
    <w:rsid w:val="00177272"/>
    <w:rsid w:val="00177A7E"/>
    <w:rsid w:val="0018108A"/>
    <w:rsid w:val="00182C56"/>
    <w:rsid w:val="001830FD"/>
    <w:rsid w:val="00183505"/>
    <w:rsid w:val="001844EC"/>
    <w:rsid w:val="00184B3D"/>
    <w:rsid w:val="00185383"/>
    <w:rsid w:val="00187373"/>
    <w:rsid w:val="00190ED8"/>
    <w:rsid w:val="00191794"/>
    <w:rsid w:val="00192627"/>
    <w:rsid w:val="00192FA7"/>
    <w:rsid w:val="00193584"/>
    <w:rsid w:val="00193B23"/>
    <w:rsid w:val="00193B56"/>
    <w:rsid w:val="00194686"/>
    <w:rsid w:val="0019490C"/>
    <w:rsid w:val="00195780"/>
    <w:rsid w:val="00196B53"/>
    <w:rsid w:val="001A2E82"/>
    <w:rsid w:val="001A3CAE"/>
    <w:rsid w:val="001A3CD3"/>
    <w:rsid w:val="001A52F8"/>
    <w:rsid w:val="001A5572"/>
    <w:rsid w:val="001A591C"/>
    <w:rsid w:val="001A633A"/>
    <w:rsid w:val="001A6B03"/>
    <w:rsid w:val="001A6FB2"/>
    <w:rsid w:val="001B1280"/>
    <w:rsid w:val="001B1459"/>
    <w:rsid w:val="001B1838"/>
    <w:rsid w:val="001B22DE"/>
    <w:rsid w:val="001B349D"/>
    <w:rsid w:val="001B4E65"/>
    <w:rsid w:val="001B4FCE"/>
    <w:rsid w:val="001B571F"/>
    <w:rsid w:val="001B5C90"/>
    <w:rsid w:val="001B7E13"/>
    <w:rsid w:val="001C18F9"/>
    <w:rsid w:val="001C2130"/>
    <w:rsid w:val="001C22F3"/>
    <w:rsid w:val="001C3B66"/>
    <w:rsid w:val="001C693C"/>
    <w:rsid w:val="001C6C50"/>
    <w:rsid w:val="001C6CCA"/>
    <w:rsid w:val="001D0038"/>
    <w:rsid w:val="001D0E87"/>
    <w:rsid w:val="001D3030"/>
    <w:rsid w:val="001D340A"/>
    <w:rsid w:val="001D3E09"/>
    <w:rsid w:val="001D4342"/>
    <w:rsid w:val="001D4FA2"/>
    <w:rsid w:val="001D5173"/>
    <w:rsid w:val="001D5A87"/>
    <w:rsid w:val="001D601F"/>
    <w:rsid w:val="001D6585"/>
    <w:rsid w:val="001E266E"/>
    <w:rsid w:val="001E26AF"/>
    <w:rsid w:val="001E59F3"/>
    <w:rsid w:val="001E5A55"/>
    <w:rsid w:val="001E622E"/>
    <w:rsid w:val="001F2335"/>
    <w:rsid w:val="001F264D"/>
    <w:rsid w:val="001F3B60"/>
    <w:rsid w:val="001F4F2B"/>
    <w:rsid w:val="001F56E3"/>
    <w:rsid w:val="001F616E"/>
    <w:rsid w:val="001F6655"/>
    <w:rsid w:val="001F6968"/>
    <w:rsid w:val="001F7D07"/>
    <w:rsid w:val="002037D1"/>
    <w:rsid w:val="00206677"/>
    <w:rsid w:val="00211D43"/>
    <w:rsid w:val="002132E3"/>
    <w:rsid w:val="00213FE6"/>
    <w:rsid w:val="0021495D"/>
    <w:rsid w:val="0021502B"/>
    <w:rsid w:val="0021550A"/>
    <w:rsid w:val="002162DB"/>
    <w:rsid w:val="0021716C"/>
    <w:rsid w:val="00220766"/>
    <w:rsid w:val="0022086C"/>
    <w:rsid w:val="00220CEC"/>
    <w:rsid w:val="00222E35"/>
    <w:rsid w:val="00223136"/>
    <w:rsid w:val="00223B1B"/>
    <w:rsid w:val="00227087"/>
    <w:rsid w:val="00230E18"/>
    <w:rsid w:val="00234172"/>
    <w:rsid w:val="00234F23"/>
    <w:rsid w:val="00236A43"/>
    <w:rsid w:val="00236B26"/>
    <w:rsid w:val="002376F2"/>
    <w:rsid w:val="00237759"/>
    <w:rsid w:val="002409D5"/>
    <w:rsid w:val="002409E1"/>
    <w:rsid w:val="002420ED"/>
    <w:rsid w:val="00244581"/>
    <w:rsid w:val="00244728"/>
    <w:rsid w:val="00244FEF"/>
    <w:rsid w:val="00246AFF"/>
    <w:rsid w:val="00246CA1"/>
    <w:rsid w:val="00247152"/>
    <w:rsid w:val="002477B0"/>
    <w:rsid w:val="0025046D"/>
    <w:rsid w:val="00251FC3"/>
    <w:rsid w:val="002529E7"/>
    <w:rsid w:val="00253CB8"/>
    <w:rsid w:val="00254261"/>
    <w:rsid w:val="00255664"/>
    <w:rsid w:val="00255ED1"/>
    <w:rsid w:val="00256C38"/>
    <w:rsid w:val="0026317F"/>
    <w:rsid w:val="002637AC"/>
    <w:rsid w:val="00267D44"/>
    <w:rsid w:val="0027113E"/>
    <w:rsid w:val="002718E7"/>
    <w:rsid w:val="00272245"/>
    <w:rsid w:val="00273D2C"/>
    <w:rsid w:val="00274569"/>
    <w:rsid w:val="00274A91"/>
    <w:rsid w:val="00274ACA"/>
    <w:rsid w:val="002752FC"/>
    <w:rsid w:val="00277903"/>
    <w:rsid w:val="00277911"/>
    <w:rsid w:val="00277E6A"/>
    <w:rsid w:val="00286AB4"/>
    <w:rsid w:val="00286D80"/>
    <w:rsid w:val="00286E48"/>
    <w:rsid w:val="00290F90"/>
    <w:rsid w:val="00296E65"/>
    <w:rsid w:val="002A09B0"/>
    <w:rsid w:val="002A0A0D"/>
    <w:rsid w:val="002A1330"/>
    <w:rsid w:val="002A1EC1"/>
    <w:rsid w:val="002A608D"/>
    <w:rsid w:val="002A6DFF"/>
    <w:rsid w:val="002B0052"/>
    <w:rsid w:val="002B1258"/>
    <w:rsid w:val="002B12A1"/>
    <w:rsid w:val="002B1454"/>
    <w:rsid w:val="002B2229"/>
    <w:rsid w:val="002B391C"/>
    <w:rsid w:val="002B3DCA"/>
    <w:rsid w:val="002B3EC2"/>
    <w:rsid w:val="002B5153"/>
    <w:rsid w:val="002B586F"/>
    <w:rsid w:val="002B6857"/>
    <w:rsid w:val="002B6B62"/>
    <w:rsid w:val="002C07D1"/>
    <w:rsid w:val="002C13C9"/>
    <w:rsid w:val="002C3496"/>
    <w:rsid w:val="002C3F26"/>
    <w:rsid w:val="002D088C"/>
    <w:rsid w:val="002D2949"/>
    <w:rsid w:val="002D2AB7"/>
    <w:rsid w:val="002D4A04"/>
    <w:rsid w:val="002D4F5C"/>
    <w:rsid w:val="002D6C5B"/>
    <w:rsid w:val="002D7A0B"/>
    <w:rsid w:val="002D7A5F"/>
    <w:rsid w:val="002E0B54"/>
    <w:rsid w:val="002E0D34"/>
    <w:rsid w:val="002E12DD"/>
    <w:rsid w:val="002E1AB5"/>
    <w:rsid w:val="002E25A1"/>
    <w:rsid w:val="002E32B6"/>
    <w:rsid w:val="002E4364"/>
    <w:rsid w:val="002E4A47"/>
    <w:rsid w:val="002E6813"/>
    <w:rsid w:val="002E6E92"/>
    <w:rsid w:val="002F0D58"/>
    <w:rsid w:val="002F23FD"/>
    <w:rsid w:val="002F4E54"/>
    <w:rsid w:val="002F7127"/>
    <w:rsid w:val="00300835"/>
    <w:rsid w:val="00302F9C"/>
    <w:rsid w:val="00303959"/>
    <w:rsid w:val="003043C5"/>
    <w:rsid w:val="0030527A"/>
    <w:rsid w:val="0030573D"/>
    <w:rsid w:val="00305EEE"/>
    <w:rsid w:val="003069F6"/>
    <w:rsid w:val="00307401"/>
    <w:rsid w:val="00307928"/>
    <w:rsid w:val="003108BD"/>
    <w:rsid w:val="0031122B"/>
    <w:rsid w:val="00311FD5"/>
    <w:rsid w:val="0031259E"/>
    <w:rsid w:val="00313D0C"/>
    <w:rsid w:val="0031401B"/>
    <w:rsid w:val="003147E9"/>
    <w:rsid w:val="00314FBF"/>
    <w:rsid w:val="00317BF0"/>
    <w:rsid w:val="0032028F"/>
    <w:rsid w:val="00320866"/>
    <w:rsid w:val="00320E3B"/>
    <w:rsid w:val="003228B1"/>
    <w:rsid w:val="00324A59"/>
    <w:rsid w:val="00325300"/>
    <w:rsid w:val="003257A9"/>
    <w:rsid w:val="00325E95"/>
    <w:rsid w:val="00330CF4"/>
    <w:rsid w:val="00330EA6"/>
    <w:rsid w:val="00330FA5"/>
    <w:rsid w:val="0033495E"/>
    <w:rsid w:val="00337B04"/>
    <w:rsid w:val="00341991"/>
    <w:rsid w:val="00341ADA"/>
    <w:rsid w:val="00342263"/>
    <w:rsid w:val="00342B4C"/>
    <w:rsid w:val="003434BC"/>
    <w:rsid w:val="00344745"/>
    <w:rsid w:val="003512AB"/>
    <w:rsid w:val="00351D78"/>
    <w:rsid w:val="003529C0"/>
    <w:rsid w:val="00355676"/>
    <w:rsid w:val="00355B15"/>
    <w:rsid w:val="00355F2D"/>
    <w:rsid w:val="003563E5"/>
    <w:rsid w:val="00360886"/>
    <w:rsid w:val="003608B4"/>
    <w:rsid w:val="0036095D"/>
    <w:rsid w:val="00360BB0"/>
    <w:rsid w:val="003620A5"/>
    <w:rsid w:val="003630FB"/>
    <w:rsid w:val="0036359E"/>
    <w:rsid w:val="003642BA"/>
    <w:rsid w:val="00364DAD"/>
    <w:rsid w:val="0036507B"/>
    <w:rsid w:val="0036510E"/>
    <w:rsid w:val="00370251"/>
    <w:rsid w:val="00371756"/>
    <w:rsid w:val="0037373B"/>
    <w:rsid w:val="0037379E"/>
    <w:rsid w:val="0037399D"/>
    <w:rsid w:val="00374930"/>
    <w:rsid w:val="00374D15"/>
    <w:rsid w:val="00375543"/>
    <w:rsid w:val="00376F8F"/>
    <w:rsid w:val="00380686"/>
    <w:rsid w:val="00381275"/>
    <w:rsid w:val="00381920"/>
    <w:rsid w:val="003831C4"/>
    <w:rsid w:val="0038728A"/>
    <w:rsid w:val="0039236D"/>
    <w:rsid w:val="00392EB7"/>
    <w:rsid w:val="003934AB"/>
    <w:rsid w:val="003956B4"/>
    <w:rsid w:val="003A072D"/>
    <w:rsid w:val="003A2372"/>
    <w:rsid w:val="003A2FB5"/>
    <w:rsid w:val="003A4B4A"/>
    <w:rsid w:val="003B004D"/>
    <w:rsid w:val="003B0273"/>
    <w:rsid w:val="003B0D0C"/>
    <w:rsid w:val="003B1A5A"/>
    <w:rsid w:val="003B27E2"/>
    <w:rsid w:val="003B2E8C"/>
    <w:rsid w:val="003B40A8"/>
    <w:rsid w:val="003B544B"/>
    <w:rsid w:val="003B5D45"/>
    <w:rsid w:val="003B7D16"/>
    <w:rsid w:val="003B7E3A"/>
    <w:rsid w:val="003C35D1"/>
    <w:rsid w:val="003C41FE"/>
    <w:rsid w:val="003C51A8"/>
    <w:rsid w:val="003C615D"/>
    <w:rsid w:val="003D0FBF"/>
    <w:rsid w:val="003D17C0"/>
    <w:rsid w:val="003D1F2B"/>
    <w:rsid w:val="003D2641"/>
    <w:rsid w:val="003D3015"/>
    <w:rsid w:val="003D372D"/>
    <w:rsid w:val="003D392D"/>
    <w:rsid w:val="003D4921"/>
    <w:rsid w:val="003E1111"/>
    <w:rsid w:val="003E1ABC"/>
    <w:rsid w:val="003E20B1"/>
    <w:rsid w:val="003E35BB"/>
    <w:rsid w:val="003E5F24"/>
    <w:rsid w:val="003E6D35"/>
    <w:rsid w:val="003E7A27"/>
    <w:rsid w:val="003F26E3"/>
    <w:rsid w:val="003F6AB4"/>
    <w:rsid w:val="003F6C70"/>
    <w:rsid w:val="003F7649"/>
    <w:rsid w:val="003F7748"/>
    <w:rsid w:val="003F7C48"/>
    <w:rsid w:val="004001B2"/>
    <w:rsid w:val="00400ADB"/>
    <w:rsid w:val="00400FE3"/>
    <w:rsid w:val="00401800"/>
    <w:rsid w:val="00402498"/>
    <w:rsid w:val="0040587A"/>
    <w:rsid w:val="00407873"/>
    <w:rsid w:val="00410CE0"/>
    <w:rsid w:val="0041339E"/>
    <w:rsid w:val="004149FA"/>
    <w:rsid w:val="004155CF"/>
    <w:rsid w:val="004167D0"/>
    <w:rsid w:val="00416977"/>
    <w:rsid w:val="00417F7D"/>
    <w:rsid w:val="00424028"/>
    <w:rsid w:val="0042410B"/>
    <w:rsid w:val="00425555"/>
    <w:rsid w:val="00425AF4"/>
    <w:rsid w:val="00427264"/>
    <w:rsid w:val="00430787"/>
    <w:rsid w:val="004316A0"/>
    <w:rsid w:val="00435648"/>
    <w:rsid w:val="004368A3"/>
    <w:rsid w:val="004370D2"/>
    <w:rsid w:val="00437A1A"/>
    <w:rsid w:val="00441B7C"/>
    <w:rsid w:val="004449A7"/>
    <w:rsid w:val="0044509C"/>
    <w:rsid w:val="00445F28"/>
    <w:rsid w:val="00446074"/>
    <w:rsid w:val="0044633D"/>
    <w:rsid w:val="00450D17"/>
    <w:rsid w:val="00452426"/>
    <w:rsid w:val="004533DB"/>
    <w:rsid w:val="00454693"/>
    <w:rsid w:val="00454BF3"/>
    <w:rsid w:val="004555F6"/>
    <w:rsid w:val="00456C5D"/>
    <w:rsid w:val="00460C77"/>
    <w:rsid w:val="00460DE2"/>
    <w:rsid w:val="00465185"/>
    <w:rsid w:val="0046543C"/>
    <w:rsid w:val="004665B5"/>
    <w:rsid w:val="004669B6"/>
    <w:rsid w:val="00470E7F"/>
    <w:rsid w:val="004721C1"/>
    <w:rsid w:val="004727A6"/>
    <w:rsid w:val="00473242"/>
    <w:rsid w:val="00474340"/>
    <w:rsid w:val="00474F88"/>
    <w:rsid w:val="00475620"/>
    <w:rsid w:val="00475C63"/>
    <w:rsid w:val="004774C5"/>
    <w:rsid w:val="0048324D"/>
    <w:rsid w:val="00484DA5"/>
    <w:rsid w:val="0048514C"/>
    <w:rsid w:val="004857AC"/>
    <w:rsid w:val="00485805"/>
    <w:rsid w:val="00487086"/>
    <w:rsid w:val="00487476"/>
    <w:rsid w:val="00487D75"/>
    <w:rsid w:val="0049138D"/>
    <w:rsid w:val="00492323"/>
    <w:rsid w:val="00492536"/>
    <w:rsid w:val="00493226"/>
    <w:rsid w:val="004943F4"/>
    <w:rsid w:val="00495BEE"/>
    <w:rsid w:val="004961CD"/>
    <w:rsid w:val="00497840"/>
    <w:rsid w:val="00497BF8"/>
    <w:rsid w:val="004A07D4"/>
    <w:rsid w:val="004A2852"/>
    <w:rsid w:val="004A2FFC"/>
    <w:rsid w:val="004A33B2"/>
    <w:rsid w:val="004A476E"/>
    <w:rsid w:val="004A512D"/>
    <w:rsid w:val="004A75CC"/>
    <w:rsid w:val="004B1AAC"/>
    <w:rsid w:val="004B1C37"/>
    <w:rsid w:val="004B1CA3"/>
    <w:rsid w:val="004B27E6"/>
    <w:rsid w:val="004B445D"/>
    <w:rsid w:val="004B4D96"/>
    <w:rsid w:val="004B5E60"/>
    <w:rsid w:val="004B7A10"/>
    <w:rsid w:val="004B7A61"/>
    <w:rsid w:val="004C065B"/>
    <w:rsid w:val="004C08BE"/>
    <w:rsid w:val="004C1586"/>
    <w:rsid w:val="004C329C"/>
    <w:rsid w:val="004C41B3"/>
    <w:rsid w:val="004C4257"/>
    <w:rsid w:val="004C74C9"/>
    <w:rsid w:val="004C757E"/>
    <w:rsid w:val="004D237C"/>
    <w:rsid w:val="004D4284"/>
    <w:rsid w:val="004D5C41"/>
    <w:rsid w:val="004D64F4"/>
    <w:rsid w:val="004D78DC"/>
    <w:rsid w:val="004D7C86"/>
    <w:rsid w:val="004E4036"/>
    <w:rsid w:val="004E415B"/>
    <w:rsid w:val="004E4E95"/>
    <w:rsid w:val="004E56A0"/>
    <w:rsid w:val="004E5C22"/>
    <w:rsid w:val="004E6D4F"/>
    <w:rsid w:val="004F04D2"/>
    <w:rsid w:val="004F3DAC"/>
    <w:rsid w:val="004F445B"/>
    <w:rsid w:val="004F5023"/>
    <w:rsid w:val="004F62CE"/>
    <w:rsid w:val="004F7341"/>
    <w:rsid w:val="005001AD"/>
    <w:rsid w:val="00500DDC"/>
    <w:rsid w:val="0050177E"/>
    <w:rsid w:val="0050288E"/>
    <w:rsid w:val="00503E32"/>
    <w:rsid w:val="0050619A"/>
    <w:rsid w:val="00510D4D"/>
    <w:rsid w:val="005134C6"/>
    <w:rsid w:val="00514566"/>
    <w:rsid w:val="005157E2"/>
    <w:rsid w:val="0051744D"/>
    <w:rsid w:val="00517564"/>
    <w:rsid w:val="005200B0"/>
    <w:rsid w:val="00521FAC"/>
    <w:rsid w:val="005236BC"/>
    <w:rsid w:val="00523BD3"/>
    <w:rsid w:val="00524321"/>
    <w:rsid w:val="00525155"/>
    <w:rsid w:val="0052586C"/>
    <w:rsid w:val="00527CCE"/>
    <w:rsid w:val="005323F1"/>
    <w:rsid w:val="005326E0"/>
    <w:rsid w:val="00532C48"/>
    <w:rsid w:val="00534129"/>
    <w:rsid w:val="005345DB"/>
    <w:rsid w:val="005346B6"/>
    <w:rsid w:val="0053489A"/>
    <w:rsid w:val="00534995"/>
    <w:rsid w:val="0053556F"/>
    <w:rsid w:val="00535BE7"/>
    <w:rsid w:val="0054219C"/>
    <w:rsid w:val="005421F6"/>
    <w:rsid w:val="005429AF"/>
    <w:rsid w:val="00543598"/>
    <w:rsid w:val="00544305"/>
    <w:rsid w:val="00544779"/>
    <w:rsid w:val="00545D6D"/>
    <w:rsid w:val="0054603A"/>
    <w:rsid w:val="00546E08"/>
    <w:rsid w:val="005515B2"/>
    <w:rsid w:val="0055247E"/>
    <w:rsid w:val="0055292A"/>
    <w:rsid w:val="00552F5C"/>
    <w:rsid w:val="005611B7"/>
    <w:rsid w:val="0056155A"/>
    <w:rsid w:val="00562059"/>
    <w:rsid w:val="00562DE5"/>
    <w:rsid w:val="00565074"/>
    <w:rsid w:val="0056678C"/>
    <w:rsid w:val="00566EA0"/>
    <w:rsid w:val="005673A6"/>
    <w:rsid w:val="00567B8B"/>
    <w:rsid w:val="005711E4"/>
    <w:rsid w:val="00571635"/>
    <w:rsid w:val="00572856"/>
    <w:rsid w:val="00573355"/>
    <w:rsid w:val="00573999"/>
    <w:rsid w:val="00573B37"/>
    <w:rsid w:val="005751B6"/>
    <w:rsid w:val="00581F0A"/>
    <w:rsid w:val="005821ED"/>
    <w:rsid w:val="00582F1B"/>
    <w:rsid w:val="00583AF3"/>
    <w:rsid w:val="00584EB4"/>
    <w:rsid w:val="00585A49"/>
    <w:rsid w:val="0058660A"/>
    <w:rsid w:val="00590260"/>
    <w:rsid w:val="00591F4D"/>
    <w:rsid w:val="0059244F"/>
    <w:rsid w:val="00592A5D"/>
    <w:rsid w:val="00594990"/>
    <w:rsid w:val="0059588D"/>
    <w:rsid w:val="005964CF"/>
    <w:rsid w:val="005978BA"/>
    <w:rsid w:val="005979C2"/>
    <w:rsid w:val="005A0B34"/>
    <w:rsid w:val="005A1E0E"/>
    <w:rsid w:val="005A3C70"/>
    <w:rsid w:val="005A3CC2"/>
    <w:rsid w:val="005A62FF"/>
    <w:rsid w:val="005A7551"/>
    <w:rsid w:val="005B0FF4"/>
    <w:rsid w:val="005B1A8A"/>
    <w:rsid w:val="005B1BF2"/>
    <w:rsid w:val="005B2999"/>
    <w:rsid w:val="005B2C4E"/>
    <w:rsid w:val="005B2D77"/>
    <w:rsid w:val="005B3CBF"/>
    <w:rsid w:val="005B7536"/>
    <w:rsid w:val="005C06A5"/>
    <w:rsid w:val="005C1A5C"/>
    <w:rsid w:val="005C1C59"/>
    <w:rsid w:val="005C2ECF"/>
    <w:rsid w:val="005C42EB"/>
    <w:rsid w:val="005C4997"/>
    <w:rsid w:val="005C5B74"/>
    <w:rsid w:val="005C71A5"/>
    <w:rsid w:val="005D368D"/>
    <w:rsid w:val="005D6916"/>
    <w:rsid w:val="005D7961"/>
    <w:rsid w:val="005E12A2"/>
    <w:rsid w:val="005E20DE"/>
    <w:rsid w:val="005E2BF1"/>
    <w:rsid w:val="005E2E64"/>
    <w:rsid w:val="005E649F"/>
    <w:rsid w:val="005E667F"/>
    <w:rsid w:val="005E74AA"/>
    <w:rsid w:val="005E7774"/>
    <w:rsid w:val="005E79AE"/>
    <w:rsid w:val="005F008A"/>
    <w:rsid w:val="005F0118"/>
    <w:rsid w:val="005F02AC"/>
    <w:rsid w:val="005F05A2"/>
    <w:rsid w:val="005F1679"/>
    <w:rsid w:val="005F3CA9"/>
    <w:rsid w:val="006005BF"/>
    <w:rsid w:val="00600981"/>
    <w:rsid w:val="00600CB6"/>
    <w:rsid w:val="006015B5"/>
    <w:rsid w:val="006020A6"/>
    <w:rsid w:val="006023E9"/>
    <w:rsid w:val="00602FE4"/>
    <w:rsid w:val="00604EDA"/>
    <w:rsid w:val="00605BC9"/>
    <w:rsid w:val="006061BB"/>
    <w:rsid w:val="0060621D"/>
    <w:rsid w:val="0060729B"/>
    <w:rsid w:val="00607975"/>
    <w:rsid w:val="006107AF"/>
    <w:rsid w:val="0061130A"/>
    <w:rsid w:val="00613937"/>
    <w:rsid w:val="00613B4E"/>
    <w:rsid w:val="006146C5"/>
    <w:rsid w:val="006202E4"/>
    <w:rsid w:val="00621140"/>
    <w:rsid w:val="006213A2"/>
    <w:rsid w:val="006222FF"/>
    <w:rsid w:val="00622FC4"/>
    <w:rsid w:val="00623DED"/>
    <w:rsid w:val="006260DB"/>
    <w:rsid w:val="0062791F"/>
    <w:rsid w:val="00630EAC"/>
    <w:rsid w:val="00631CC1"/>
    <w:rsid w:val="0063287F"/>
    <w:rsid w:val="00635E2B"/>
    <w:rsid w:val="006360DF"/>
    <w:rsid w:val="006400F6"/>
    <w:rsid w:val="00640FF8"/>
    <w:rsid w:val="006410FA"/>
    <w:rsid w:val="00641212"/>
    <w:rsid w:val="00641FA1"/>
    <w:rsid w:val="00642594"/>
    <w:rsid w:val="0064443C"/>
    <w:rsid w:val="00644CC6"/>
    <w:rsid w:val="00645A67"/>
    <w:rsid w:val="00647CCB"/>
    <w:rsid w:val="00650E47"/>
    <w:rsid w:val="0065128A"/>
    <w:rsid w:val="006518AE"/>
    <w:rsid w:val="00651D07"/>
    <w:rsid w:val="00651F43"/>
    <w:rsid w:val="00655603"/>
    <w:rsid w:val="006567E4"/>
    <w:rsid w:val="00657D98"/>
    <w:rsid w:val="0066032C"/>
    <w:rsid w:val="00661510"/>
    <w:rsid w:val="006651F8"/>
    <w:rsid w:val="00667104"/>
    <w:rsid w:val="00667B53"/>
    <w:rsid w:val="00673E27"/>
    <w:rsid w:val="0067553F"/>
    <w:rsid w:val="00680402"/>
    <w:rsid w:val="00682B56"/>
    <w:rsid w:val="006830BE"/>
    <w:rsid w:val="00684171"/>
    <w:rsid w:val="006844B8"/>
    <w:rsid w:val="00685375"/>
    <w:rsid w:val="00686DD8"/>
    <w:rsid w:val="006873FD"/>
    <w:rsid w:val="006911A2"/>
    <w:rsid w:val="006913BE"/>
    <w:rsid w:val="0069375A"/>
    <w:rsid w:val="0069398C"/>
    <w:rsid w:val="00695DC1"/>
    <w:rsid w:val="00696704"/>
    <w:rsid w:val="00697647"/>
    <w:rsid w:val="006A05A0"/>
    <w:rsid w:val="006A1C25"/>
    <w:rsid w:val="006A2038"/>
    <w:rsid w:val="006A261B"/>
    <w:rsid w:val="006A3E32"/>
    <w:rsid w:val="006A41D4"/>
    <w:rsid w:val="006A5DC4"/>
    <w:rsid w:val="006A5FCD"/>
    <w:rsid w:val="006A7215"/>
    <w:rsid w:val="006B3396"/>
    <w:rsid w:val="006B49A2"/>
    <w:rsid w:val="006B7DD5"/>
    <w:rsid w:val="006C05ED"/>
    <w:rsid w:val="006C463C"/>
    <w:rsid w:val="006C4847"/>
    <w:rsid w:val="006C4D9C"/>
    <w:rsid w:val="006C60B9"/>
    <w:rsid w:val="006C7C8E"/>
    <w:rsid w:val="006D1B88"/>
    <w:rsid w:val="006D273E"/>
    <w:rsid w:val="006D351B"/>
    <w:rsid w:val="006D433B"/>
    <w:rsid w:val="006D4893"/>
    <w:rsid w:val="006D48DD"/>
    <w:rsid w:val="006D5EFE"/>
    <w:rsid w:val="006D5F02"/>
    <w:rsid w:val="006D7CA5"/>
    <w:rsid w:val="006E2A08"/>
    <w:rsid w:val="006E2D3F"/>
    <w:rsid w:val="006E4EC6"/>
    <w:rsid w:val="006E4FF3"/>
    <w:rsid w:val="006E56AE"/>
    <w:rsid w:val="006E6F6F"/>
    <w:rsid w:val="006F1275"/>
    <w:rsid w:val="006F292A"/>
    <w:rsid w:val="006F2A86"/>
    <w:rsid w:val="006F5508"/>
    <w:rsid w:val="006F7053"/>
    <w:rsid w:val="00700A22"/>
    <w:rsid w:val="007020CF"/>
    <w:rsid w:val="00702E74"/>
    <w:rsid w:val="00704D4F"/>
    <w:rsid w:val="0070537C"/>
    <w:rsid w:val="00705799"/>
    <w:rsid w:val="0070643B"/>
    <w:rsid w:val="00706EAE"/>
    <w:rsid w:val="00707EA4"/>
    <w:rsid w:val="00711BF9"/>
    <w:rsid w:val="00717FFD"/>
    <w:rsid w:val="007209C5"/>
    <w:rsid w:val="00722BF3"/>
    <w:rsid w:val="00722F74"/>
    <w:rsid w:val="007232F9"/>
    <w:rsid w:val="00723871"/>
    <w:rsid w:val="00724EB2"/>
    <w:rsid w:val="0072517B"/>
    <w:rsid w:val="00725A31"/>
    <w:rsid w:val="00725B00"/>
    <w:rsid w:val="007260A0"/>
    <w:rsid w:val="007260C9"/>
    <w:rsid w:val="00730213"/>
    <w:rsid w:val="0073094C"/>
    <w:rsid w:val="00733191"/>
    <w:rsid w:val="00733F80"/>
    <w:rsid w:val="007341F9"/>
    <w:rsid w:val="00736B5D"/>
    <w:rsid w:val="00740A4A"/>
    <w:rsid w:val="00741383"/>
    <w:rsid w:val="0074143E"/>
    <w:rsid w:val="007417F5"/>
    <w:rsid w:val="00741DC8"/>
    <w:rsid w:val="00743EDE"/>
    <w:rsid w:val="00746947"/>
    <w:rsid w:val="00747ADF"/>
    <w:rsid w:val="00750BB5"/>
    <w:rsid w:val="00751338"/>
    <w:rsid w:val="00751527"/>
    <w:rsid w:val="00753420"/>
    <w:rsid w:val="007537D9"/>
    <w:rsid w:val="0075560D"/>
    <w:rsid w:val="00755758"/>
    <w:rsid w:val="00755A4B"/>
    <w:rsid w:val="007575BD"/>
    <w:rsid w:val="00757939"/>
    <w:rsid w:val="00757F37"/>
    <w:rsid w:val="00760574"/>
    <w:rsid w:val="00760BA7"/>
    <w:rsid w:val="00760CF3"/>
    <w:rsid w:val="00761A4D"/>
    <w:rsid w:val="00764B44"/>
    <w:rsid w:val="00765DA1"/>
    <w:rsid w:val="007727BD"/>
    <w:rsid w:val="0077282A"/>
    <w:rsid w:val="00773F03"/>
    <w:rsid w:val="0077489C"/>
    <w:rsid w:val="00775E39"/>
    <w:rsid w:val="00776577"/>
    <w:rsid w:val="00777154"/>
    <w:rsid w:val="00781B5C"/>
    <w:rsid w:val="00783216"/>
    <w:rsid w:val="00783B1D"/>
    <w:rsid w:val="007855BF"/>
    <w:rsid w:val="00785878"/>
    <w:rsid w:val="00785D4A"/>
    <w:rsid w:val="00786B66"/>
    <w:rsid w:val="00786D28"/>
    <w:rsid w:val="007910F1"/>
    <w:rsid w:val="00791C9E"/>
    <w:rsid w:val="007920E8"/>
    <w:rsid w:val="00792FF1"/>
    <w:rsid w:val="00793A18"/>
    <w:rsid w:val="00794A43"/>
    <w:rsid w:val="0079507C"/>
    <w:rsid w:val="00795449"/>
    <w:rsid w:val="0079704B"/>
    <w:rsid w:val="00797E26"/>
    <w:rsid w:val="007A055F"/>
    <w:rsid w:val="007A2096"/>
    <w:rsid w:val="007A2E09"/>
    <w:rsid w:val="007A2F31"/>
    <w:rsid w:val="007A40ED"/>
    <w:rsid w:val="007A6FB8"/>
    <w:rsid w:val="007B036F"/>
    <w:rsid w:val="007B0DC3"/>
    <w:rsid w:val="007B14EE"/>
    <w:rsid w:val="007B151D"/>
    <w:rsid w:val="007B17F7"/>
    <w:rsid w:val="007B1F0D"/>
    <w:rsid w:val="007B23C0"/>
    <w:rsid w:val="007B27E1"/>
    <w:rsid w:val="007B33AE"/>
    <w:rsid w:val="007B42CC"/>
    <w:rsid w:val="007B4610"/>
    <w:rsid w:val="007B4DFD"/>
    <w:rsid w:val="007B6116"/>
    <w:rsid w:val="007C3FA1"/>
    <w:rsid w:val="007C5E14"/>
    <w:rsid w:val="007C60ED"/>
    <w:rsid w:val="007C7417"/>
    <w:rsid w:val="007C7BD8"/>
    <w:rsid w:val="007D1405"/>
    <w:rsid w:val="007D577F"/>
    <w:rsid w:val="007D7E82"/>
    <w:rsid w:val="007E1BED"/>
    <w:rsid w:val="007E211D"/>
    <w:rsid w:val="007E2DF8"/>
    <w:rsid w:val="007E357B"/>
    <w:rsid w:val="007E3844"/>
    <w:rsid w:val="007F0987"/>
    <w:rsid w:val="007F0EDA"/>
    <w:rsid w:val="007F24B7"/>
    <w:rsid w:val="007F4513"/>
    <w:rsid w:val="007F4879"/>
    <w:rsid w:val="007F4940"/>
    <w:rsid w:val="007F4A91"/>
    <w:rsid w:val="007F4EC2"/>
    <w:rsid w:val="007F644B"/>
    <w:rsid w:val="00800CCB"/>
    <w:rsid w:val="00801552"/>
    <w:rsid w:val="00801BBD"/>
    <w:rsid w:val="008032D5"/>
    <w:rsid w:val="008065F3"/>
    <w:rsid w:val="00806CCA"/>
    <w:rsid w:val="00806D35"/>
    <w:rsid w:val="00806FA1"/>
    <w:rsid w:val="00810A26"/>
    <w:rsid w:val="00811BD8"/>
    <w:rsid w:val="00813813"/>
    <w:rsid w:val="008146E9"/>
    <w:rsid w:val="00816D2C"/>
    <w:rsid w:val="00816DB4"/>
    <w:rsid w:val="00820B22"/>
    <w:rsid w:val="00822861"/>
    <w:rsid w:val="00822E16"/>
    <w:rsid w:val="00823585"/>
    <w:rsid w:val="00826C9F"/>
    <w:rsid w:val="0083037A"/>
    <w:rsid w:val="00830953"/>
    <w:rsid w:val="00831520"/>
    <w:rsid w:val="00832BC4"/>
    <w:rsid w:val="008358DE"/>
    <w:rsid w:val="0083644E"/>
    <w:rsid w:val="008370CD"/>
    <w:rsid w:val="0084109E"/>
    <w:rsid w:val="00841107"/>
    <w:rsid w:val="00841B4E"/>
    <w:rsid w:val="00841F90"/>
    <w:rsid w:val="0084240D"/>
    <w:rsid w:val="0084341C"/>
    <w:rsid w:val="0084550E"/>
    <w:rsid w:val="0084653E"/>
    <w:rsid w:val="008472E5"/>
    <w:rsid w:val="008473AA"/>
    <w:rsid w:val="00847EF3"/>
    <w:rsid w:val="00850C25"/>
    <w:rsid w:val="00850F76"/>
    <w:rsid w:val="008538A0"/>
    <w:rsid w:val="008550EB"/>
    <w:rsid w:val="00856AE1"/>
    <w:rsid w:val="00857EF3"/>
    <w:rsid w:val="008600CE"/>
    <w:rsid w:val="00860DDB"/>
    <w:rsid w:val="0086282C"/>
    <w:rsid w:val="0086300A"/>
    <w:rsid w:val="0086329E"/>
    <w:rsid w:val="0086360B"/>
    <w:rsid w:val="00864C2D"/>
    <w:rsid w:val="00864DA6"/>
    <w:rsid w:val="008653F2"/>
    <w:rsid w:val="00866231"/>
    <w:rsid w:val="00871DE1"/>
    <w:rsid w:val="00872159"/>
    <w:rsid w:val="008746E2"/>
    <w:rsid w:val="008748F1"/>
    <w:rsid w:val="0087534B"/>
    <w:rsid w:val="00875856"/>
    <w:rsid w:val="008763AB"/>
    <w:rsid w:val="008765F1"/>
    <w:rsid w:val="00881212"/>
    <w:rsid w:val="008818C5"/>
    <w:rsid w:val="008829A0"/>
    <w:rsid w:val="00885FB4"/>
    <w:rsid w:val="00886D7D"/>
    <w:rsid w:val="0089044C"/>
    <w:rsid w:val="00893925"/>
    <w:rsid w:val="00894763"/>
    <w:rsid w:val="00895C2D"/>
    <w:rsid w:val="00896F13"/>
    <w:rsid w:val="008A12B9"/>
    <w:rsid w:val="008A1F8B"/>
    <w:rsid w:val="008A2EE4"/>
    <w:rsid w:val="008A413C"/>
    <w:rsid w:val="008A41B1"/>
    <w:rsid w:val="008A63F9"/>
    <w:rsid w:val="008A66B9"/>
    <w:rsid w:val="008B3357"/>
    <w:rsid w:val="008B5D76"/>
    <w:rsid w:val="008B658D"/>
    <w:rsid w:val="008B705F"/>
    <w:rsid w:val="008B70BA"/>
    <w:rsid w:val="008B7348"/>
    <w:rsid w:val="008B7795"/>
    <w:rsid w:val="008B7C41"/>
    <w:rsid w:val="008C0AD8"/>
    <w:rsid w:val="008C0E0B"/>
    <w:rsid w:val="008C2C0F"/>
    <w:rsid w:val="008C3CFD"/>
    <w:rsid w:val="008C469A"/>
    <w:rsid w:val="008C4E6E"/>
    <w:rsid w:val="008C5DF8"/>
    <w:rsid w:val="008C5FFC"/>
    <w:rsid w:val="008D088E"/>
    <w:rsid w:val="008D15CA"/>
    <w:rsid w:val="008D1DDA"/>
    <w:rsid w:val="008D23A0"/>
    <w:rsid w:val="008D30DA"/>
    <w:rsid w:val="008D365B"/>
    <w:rsid w:val="008D5C7D"/>
    <w:rsid w:val="008E189E"/>
    <w:rsid w:val="008F0A38"/>
    <w:rsid w:val="008F1595"/>
    <w:rsid w:val="008F213E"/>
    <w:rsid w:val="008F2648"/>
    <w:rsid w:val="008F36D2"/>
    <w:rsid w:val="008F4215"/>
    <w:rsid w:val="008F5DED"/>
    <w:rsid w:val="008F6D61"/>
    <w:rsid w:val="008F70F5"/>
    <w:rsid w:val="00900CF3"/>
    <w:rsid w:val="009013D3"/>
    <w:rsid w:val="00901C4D"/>
    <w:rsid w:val="0090209F"/>
    <w:rsid w:val="00902424"/>
    <w:rsid w:val="00910B55"/>
    <w:rsid w:val="00912199"/>
    <w:rsid w:val="00913618"/>
    <w:rsid w:val="00914CB4"/>
    <w:rsid w:val="009171F5"/>
    <w:rsid w:val="009176BB"/>
    <w:rsid w:val="00917A9D"/>
    <w:rsid w:val="00920AFE"/>
    <w:rsid w:val="00920E7D"/>
    <w:rsid w:val="00921514"/>
    <w:rsid w:val="00924220"/>
    <w:rsid w:val="00927B0A"/>
    <w:rsid w:val="00931E4F"/>
    <w:rsid w:val="0093227D"/>
    <w:rsid w:val="0093755F"/>
    <w:rsid w:val="009418A0"/>
    <w:rsid w:val="0094288B"/>
    <w:rsid w:val="00943976"/>
    <w:rsid w:val="00943B5B"/>
    <w:rsid w:val="00943C9A"/>
    <w:rsid w:val="00943D1A"/>
    <w:rsid w:val="00943E26"/>
    <w:rsid w:val="009464C5"/>
    <w:rsid w:val="00950C17"/>
    <w:rsid w:val="00950EFD"/>
    <w:rsid w:val="00951A03"/>
    <w:rsid w:val="009521ED"/>
    <w:rsid w:val="009535AB"/>
    <w:rsid w:val="00954185"/>
    <w:rsid w:val="009562FA"/>
    <w:rsid w:val="00956C5D"/>
    <w:rsid w:val="00961A8F"/>
    <w:rsid w:val="0096260B"/>
    <w:rsid w:val="00962B76"/>
    <w:rsid w:val="00963A96"/>
    <w:rsid w:val="00963C67"/>
    <w:rsid w:val="009663B9"/>
    <w:rsid w:val="00967C7F"/>
    <w:rsid w:val="00967E26"/>
    <w:rsid w:val="00972666"/>
    <w:rsid w:val="0097364B"/>
    <w:rsid w:val="009736B1"/>
    <w:rsid w:val="00973913"/>
    <w:rsid w:val="00973BCC"/>
    <w:rsid w:val="00977D57"/>
    <w:rsid w:val="009801CF"/>
    <w:rsid w:val="00982522"/>
    <w:rsid w:val="0098362E"/>
    <w:rsid w:val="0098428C"/>
    <w:rsid w:val="0098600A"/>
    <w:rsid w:val="009916E8"/>
    <w:rsid w:val="00992359"/>
    <w:rsid w:val="00993E94"/>
    <w:rsid w:val="00995C96"/>
    <w:rsid w:val="00996471"/>
    <w:rsid w:val="00997176"/>
    <w:rsid w:val="009A0717"/>
    <w:rsid w:val="009A08E6"/>
    <w:rsid w:val="009A1D90"/>
    <w:rsid w:val="009A1E66"/>
    <w:rsid w:val="009A55C6"/>
    <w:rsid w:val="009A5A43"/>
    <w:rsid w:val="009A5DE9"/>
    <w:rsid w:val="009A7100"/>
    <w:rsid w:val="009A72C7"/>
    <w:rsid w:val="009B0429"/>
    <w:rsid w:val="009B0A6B"/>
    <w:rsid w:val="009B0AEB"/>
    <w:rsid w:val="009B1455"/>
    <w:rsid w:val="009B1D9E"/>
    <w:rsid w:val="009B21DA"/>
    <w:rsid w:val="009B40D1"/>
    <w:rsid w:val="009B4946"/>
    <w:rsid w:val="009B61C1"/>
    <w:rsid w:val="009B6827"/>
    <w:rsid w:val="009B690E"/>
    <w:rsid w:val="009C1DB5"/>
    <w:rsid w:val="009C5505"/>
    <w:rsid w:val="009C6DE8"/>
    <w:rsid w:val="009D005B"/>
    <w:rsid w:val="009D2146"/>
    <w:rsid w:val="009D3194"/>
    <w:rsid w:val="009D3560"/>
    <w:rsid w:val="009D385D"/>
    <w:rsid w:val="009D3E14"/>
    <w:rsid w:val="009D47F3"/>
    <w:rsid w:val="009D5B37"/>
    <w:rsid w:val="009D726C"/>
    <w:rsid w:val="009D7E2B"/>
    <w:rsid w:val="009E010A"/>
    <w:rsid w:val="009E0597"/>
    <w:rsid w:val="009E0787"/>
    <w:rsid w:val="009E0B06"/>
    <w:rsid w:val="009E2511"/>
    <w:rsid w:val="009E2735"/>
    <w:rsid w:val="009E720B"/>
    <w:rsid w:val="009F02E9"/>
    <w:rsid w:val="009F037B"/>
    <w:rsid w:val="009F12F5"/>
    <w:rsid w:val="009F13C7"/>
    <w:rsid w:val="009F21D3"/>
    <w:rsid w:val="009F27AF"/>
    <w:rsid w:val="009F2ED2"/>
    <w:rsid w:val="009F546A"/>
    <w:rsid w:val="009F552C"/>
    <w:rsid w:val="009F6DFA"/>
    <w:rsid w:val="009F7DFD"/>
    <w:rsid w:val="00A00A20"/>
    <w:rsid w:val="00A00BDA"/>
    <w:rsid w:val="00A00CEF"/>
    <w:rsid w:val="00A0131D"/>
    <w:rsid w:val="00A05221"/>
    <w:rsid w:val="00A074D1"/>
    <w:rsid w:val="00A1065D"/>
    <w:rsid w:val="00A13B02"/>
    <w:rsid w:val="00A13F04"/>
    <w:rsid w:val="00A1487C"/>
    <w:rsid w:val="00A14C59"/>
    <w:rsid w:val="00A14CC7"/>
    <w:rsid w:val="00A177BB"/>
    <w:rsid w:val="00A20753"/>
    <w:rsid w:val="00A210B4"/>
    <w:rsid w:val="00A22C18"/>
    <w:rsid w:val="00A23386"/>
    <w:rsid w:val="00A2472E"/>
    <w:rsid w:val="00A27041"/>
    <w:rsid w:val="00A27B6E"/>
    <w:rsid w:val="00A304A6"/>
    <w:rsid w:val="00A31AB5"/>
    <w:rsid w:val="00A31FE8"/>
    <w:rsid w:val="00A32B0D"/>
    <w:rsid w:val="00A36AD1"/>
    <w:rsid w:val="00A36B99"/>
    <w:rsid w:val="00A37D9C"/>
    <w:rsid w:val="00A42DED"/>
    <w:rsid w:val="00A42F65"/>
    <w:rsid w:val="00A45B63"/>
    <w:rsid w:val="00A46CF0"/>
    <w:rsid w:val="00A474D9"/>
    <w:rsid w:val="00A5034D"/>
    <w:rsid w:val="00A50623"/>
    <w:rsid w:val="00A5190A"/>
    <w:rsid w:val="00A519B9"/>
    <w:rsid w:val="00A51BB2"/>
    <w:rsid w:val="00A530EB"/>
    <w:rsid w:val="00A5313F"/>
    <w:rsid w:val="00A5457F"/>
    <w:rsid w:val="00A54B54"/>
    <w:rsid w:val="00A552C8"/>
    <w:rsid w:val="00A5561A"/>
    <w:rsid w:val="00A60BAB"/>
    <w:rsid w:val="00A60D32"/>
    <w:rsid w:val="00A6403E"/>
    <w:rsid w:val="00A64CD1"/>
    <w:rsid w:val="00A66659"/>
    <w:rsid w:val="00A669AD"/>
    <w:rsid w:val="00A67DB5"/>
    <w:rsid w:val="00A70F35"/>
    <w:rsid w:val="00A72A33"/>
    <w:rsid w:val="00A72DE5"/>
    <w:rsid w:val="00A73ECD"/>
    <w:rsid w:val="00A74023"/>
    <w:rsid w:val="00A74C6B"/>
    <w:rsid w:val="00A7673B"/>
    <w:rsid w:val="00A76D11"/>
    <w:rsid w:val="00A770B6"/>
    <w:rsid w:val="00A80120"/>
    <w:rsid w:val="00A81004"/>
    <w:rsid w:val="00A8144E"/>
    <w:rsid w:val="00A8545E"/>
    <w:rsid w:val="00A86200"/>
    <w:rsid w:val="00A86562"/>
    <w:rsid w:val="00A866C7"/>
    <w:rsid w:val="00A8759D"/>
    <w:rsid w:val="00A87FC5"/>
    <w:rsid w:val="00A931DA"/>
    <w:rsid w:val="00A93A91"/>
    <w:rsid w:val="00A94D3B"/>
    <w:rsid w:val="00A95C5E"/>
    <w:rsid w:val="00AA004A"/>
    <w:rsid w:val="00AA1994"/>
    <w:rsid w:val="00AA3253"/>
    <w:rsid w:val="00AA4571"/>
    <w:rsid w:val="00AA630D"/>
    <w:rsid w:val="00AA666A"/>
    <w:rsid w:val="00AB53D1"/>
    <w:rsid w:val="00AB65F8"/>
    <w:rsid w:val="00AB783E"/>
    <w:rsid w:val="00AB7F43"/>
    <w:rsid w:val="00AC1093"/>
    <w:rsid w:val="00AC2A5D"/>
    <w:rsid w:val="00AC2C31"/>
    <w:rsid w:val="00AC4F04"/>
    <w:rsid w:val="00AC5E16"/>
    <w:rsid w:val="00AC5F49"/>
    <w:rsid w:val="00AC7D6F"/>
    <w:rsid w:val="00AD37D0"/>
    <w:rsid w:val="00AE17DB"/>
    <w:rsid w:val="00AE1890"/>
    <w:rsid w:val="00AE36B5"/>
    <w:rsid w:val="00AE4AFA"/>
    <w:rsid w:val="00AE759B"/>
    <w:rsid w:val="00AF052A"/>
    <w:rsid w:val="00AF0B78"/>
    <w:rsid w:val="00AF1AF0"/>
    <w:rsid w:val="00AF2503"/>
    <w:rsid w:val="00AF5603"/>
    <w:rsid w:val="00AF5FB5"/>
    <w:rsid w:val="00AF79C3"/>
    <w:rsid w:val="00AF7D8A"/>
    <w:rsid w:val="00B002D6"/>
    <w:rsid w:val="00B01EEB"/>
    <w:rsid w:val="00B03198"/>
    <w:rsid w:val="00B034A7"/>
    <w:rsid w:val="00B04BA7"/>
    <w:rsid w:val="00B04DFD"/>
    <w:rsid w:val="00B05E3B"/>
    <w:rsid w:val="00B06485"/>
    <w:rsid w:val="00B066E1"/>
    <w:rsid w:val="00B1119D"/>
    <w:rsid w:val="00B132D1"/>
    <w:rsid w:val="00B2038B"/>
    <w:rsid w:val="00B21A0A"/>
    <w:rsid w:val="00B222F1"/>
    <w:rsid w:val="00B23168"/>
    <w:rsid w:val="00B24BE5"/>
    <w:rsid w:val="00B2537B"/>
    <w:rsid w:val="00B2662D"/>
    <w:rsid w:val="00B30070"/>
    <w:rsid w:val="00B30BFA"/>
    <w:rsid w:val="00B31187"/>
    <w:rsid w:val="00B32F43"/>
    <w:rsid w:val="00B33755"/>
    <w:rsid w:val="00B33B99"/>
    <w:rsid w:val="00B35ADA"/>
    <w:rsid w:val="00B3748D"/>
    <w:rsid w:val="00B40645"/>
    <w:rsid w:val="00B40DF3"/>
    <w:rsid w:val="00B40FB2"/>
    <w:rsid w:val="00B4105C"/>
    <w:rsid w:val="00B41883"/>
    <w:rsid w:val="00B43F48"/>
    <w:rsid w:val="00B44231"/>
    <w:rsid w:val="00B461AD"/>
    <w:rsid w:val="00B465E4"/>
    <w:rsid w:val="00B46D2A"/>
    <w:rsid w:val="00B52476"/>
    <w:rsid w:val="00B534A3"/>
    <w:rsid w:val="00B55834"/>
    <w:rsid w:val="00B55EEC"/>
    <w:rsid w:val="00B55F77"/>
    <w:rsid w:val="00B60DB8"/>
    <w:rsid w:val="00B61637"/>
    <w:rsid w:val="00B6278D"/>
    <w:rsid w:val="00B62E87"/>
    <w:rsid w:val="00B630C5"/>
    <w:rsid w:val="00B64453"/>
    <w:rsid w:val="00B645A3"/>
    <w:rsid w:val="00B64EEB"/>
    <w:rsid w:val="00B65225"/>
    <w:rsid w:val="00B65677"/>
    <w:rsid w:val="00B66018"/>
    <w:rsid w:val="00B66FF3"/>
    <w:rsid w:val="00B71133"/>
    <w:rsid w:val="00B7390B"/>
    <w:rsid w:val="00B73FDC"/>
    <w:rsid w:val="00B750F8"/>
    <w:rsid w:val="00B76D44"/>
    <w:rsid w:val="00B76DA7"/>
    <w:rsid w:val="00B8126D"/>
    <w:rsid w:val="00B82769"/>
    <w:rsid w:val="00B82D2E"/>
    <w:rsid w:val="00B836FD"/>
    <w:rsid w:val="00B83AB1"/>
    <w:rsid w:val="00B8418F"/>
    <w:rsid w:val="00B85D72"/>
    <w:rsid w:val="00B86F97"/>
    <w:rsid w:val="00B87B27"/>
    <w:rsid w:val="00B9369D"/>
    <w:rsid w:val="00B94CB1"/>
    <w:rsid w:val="00B94D06"/>
    <w:rsid w:val="00B9506F"/>
    <w:rsid w:val="00B956EA"/>
    <w:rsid w:val="00B96FA8"/>
    <w:rsid w:val="00B97028"/>
    <w:rsid w:val="00B97178"/>
    <w:rsid w:val="00B973C7"/>
    <w:rsid w:val="00BA06FE"/>
    <w:rsid w:val="00BA0B76"/>
    <w:rsid w:val="00BA116E"/>
    <w:rsid w:val="00BA26E8"/>
    <w:rsid w:val="00BA28CD"/>
    <w:rsid w:val="00BA2F4F"/>
    <w:rsid w:val="00BA353E"/>
    <w:rsid w:val="00BA4019"/>
    <w:rsid w:val="00BA46E6"/>
    <w:rsid w:val="00BA503E"/>
    <w:rsid w:val="00BA6291"/>
    <w:rsid w:val="00BB0324"/>
    <w:rsid w:val="00BB146D"/>
    <w:rsid w:val="00BB279C"/>
    <w:rsid w:val="00BB5E19"/>
    <w:rsid w:val="00BB6075"/>
    <w:rsid w:val="00BB6A87"/>
    <w:rsid w:val="00BC2B11"/>
    <w:rsid w:val="00BC2C96"/>
    <w:rsid w:val="00BC3E2C"/>
    <w:rsid w:val="00BC5371"/>
    <w:rsid w:val="00BC678E"/>
    <w:rsid w:val="00BD0D2E"/>
    <w:rsid w:val="00BD1576"/>
    <w:rsid w:val="00BD1626"/>
    <w:rsid w:val="00BD19BA"/>
    <w:rsid w:val="00BD6260"/>
    <w:rsid w:val="00BE0126"/>
    <w:rsid w:val="00BE395E"/>
    <w:rsid w:val="00BE7542"/>
    <w:rsid w:val="00BE76A1"/>
    <w:rsid w:val="00BE77E2"/>
    <w:rsid w:val="00BF0D3D"/>
    <w:rsid w:val="00BF1178"/>
    <w:rsid w:val="00BF17A1"/>
    <w:rsid w:val="00BF19A0"/>
    <w:rsid w:val="00BF1A99"/>
    <w:rsid w:val="00BF40C2"/>
    <w:rsid w:val="00BF54C3"/>
    <w:rsid w:val="00BF5C04"/>
    <w:rsid w:val="00BF7AB5"/>
    <w:rsid w:val="00C00D02"/>
    <w:rsid w:val="00C02F17"/>
    <w:rsid w:val="00C03B2F"/>
    <w:rsid w:val="00C05534"/>
    <w:rsid w:val="00C06C93"/>
    <w:rsid w:val="00C07511"/>
    <w:rsid w:val="00C10A1F"/>
    <w:rsid w:val="00C12FBA"/>
    <w:rsid w:val="00C205A8"/>
    <w:rsid w:val="00C23CED"/>
    <w:rsid w:val="00C26B14"/>
    <w:rsid w:val="00C27BB0"/>
    <w:rsid w:val="00C31969"/>
    <w:rsid w:val="00C31C70"/>
    <w:rsid w:val="00C32697"/>
    <w:rsid w:val="00C34BCE"/>
    <w:rsid w:val="00C360BB"/>
    <w:rsid w:val="00C362F6"/>
    <w:rsid w:val="00C37D20"/>
    <w:rsid w:val="00C4016D"/>
    <w:rsid w:val="00C44597"/>
    <w:rsid w:val="00C45648"/>
    <w:rsid w:val="00C47ECF"/>
    <w:rsid w:val="00C50259"/>
    <w:rsid w:val="00C50F37"/>
    <w:rsid w:val="00C51C76"/>
    <w:rsid w:val="00C535EA"/>
    <w:rsid w:val="00C57C9F"/>
    <w:rsid w:val="00C6055E"/>
    <w:rsid w:val="00C625FD"/>
    <w:rsid w:val="00C636D0"/>
    <w:rsid w:val="00C64058"/>
    <w:rsid w:val="00C64D0F"/>
    <w:rsid w:val="00C65881"/>
    <w:rsid w:val="00C65F0E"/>
    <w:rsid w:val="00C66862"/>
    <w:rsid w:val="00C67E13"/>
    <w:rsid w:val="00C712D6"/>
    <w:rsid w:val="00C71C2D"/>
    <w:rsid w:val="00C71FB6"/>
    <w:rsid w:val="00C736D9"/>
    <w:rsid w:val="00C7389A"/>
    <w:rsid w:val="00C73C7F"/>
    <w:rsid w:val="00C7562E"/>
    <w:rsid w:val="00C7641B"/>
    <w:rsid w:val="00C76539"/>
    <w:rsid w:val="00C76C2D"/>
    <w:rsid w:val="00C80463"/>
    <w:rsid w:val="00C811E0"/>
    <w:rsid w:val="00C8310E"/>
    <w:rsid w:val="00C8445F"/>
    <w:rsid w:val="00C8491B"/>
    <w:rsid w:val="00C864CC"/>
    <w:rsid w:val="00C87C41"/>
    <w:rsid w:val="00C91278"/>
    <w:rsid w:val="00C93C34"/>
    <w:rsid w:val="00C95333"/>
    <w:rsid w:val="00C9550B"/>
    <w:rsid w:val="00C96287"/>
    <w:rsid w:val="00C972BE"/>
    <w:rsid w:val="00CA0379"/>
    <w:rsid w:val="00CA204F"/>
    <w:rsid w:val="00CA207A"/>
    <w:rsid w:val="00CA380F"/>
    <w:rsid w:val="00CA42A3"/>
    <w:rsid w:val="00CA4A48"/>
    <w:rsid w:val="00CA5F9E"/>
    <w:rsid w:val="00CA61E4"/>
    <w:rsid w:val="00CA7510"/>
    <w:rsid w:val="00CA7DC7"/>
    <w:rsid w:val="00CB0A45"/>
    <w:rsid w:val="00CB1126"/>
    <w:rsid w:val="00CB2840"/>
    <w:rsid w:val="00CB330B"/>
    <w:rsid w:val="00CB3EA7"/>
    <w:rsid w:val="00CB6177"/>
    <w:rsid w:val="00CB7F5C"/>
    <w:rsid w:val="00CC035F"/>
    <w:rsid w:val="00CC0814"/>
    <w:rsid w:val="00CC0A73"/>
    <w:rsid w:val="00CC0AC1"/>
    <w:rsid w:val="00CC25D7"/>
    <w:rsid w:val="00CC4742"/>
    <w:rsid w:val="00CC4ABC"/>
    <w:rsid w:val="00CC581B"/>
    <w:rsid w:val="00CC6797"/>
    <w:rsid w:val="00CC7085"/>
    <w:rsid w:val="00CC7FA1"/>
    <w:rsid w:val="00CD11E5"/>
    <w:rsid w:val="00CD23D6"/>
    <w:rsid w:val="00CD281B"/>
    <w:rsid w:val="00CD5A31"/>
    <w:rsid w:val="00CD626A"/>
    <w:rsid w:val="00CD7ABD"/>
    <w:rsid w:val="00CE050B"/>
    <w:rsid w:val="00CE2E84"/>
    <w:rsid w:val="00CE2F1A"/>
    <w:rsid w:val="00CE5AB9"/>
    <w:rsid w:val="00CE6BE3"/>
    <w:rsid w:val="00CF014B"/>
    <w:rsid w:val="00CF1527"/>
    <w:rsid w:val="00CF2DC4"/>
    <w:rsid w:val="00CF43B5"/>
    <w:rsid w:val="00CF4CE0"/>
    <w:rsid w:val="00CF556D"/>
    <w:rsid w:val="00CF63B4"/>
    <w:rsid w:val="00CF680E"/>
    <w:rsid w:val="00D0012D"/>
    <w:rsid w:val="00D001A2"/>
    <w:rsid w:val="00D01FFA"/>
    <w:rsid w:val="00D02A56"/>
    <w:rsid w:val="00D06405"/>
    <w:rsid w:val="00D069C7"/>
    <w:rsid w:val="00D070DA"/>
    <w:rsid w:val="00D076C0"/>
    <w:rsid w:val="00D1047E"/>
    <w:rsid w:val="00D10A8C"/>
    <w:rsid w:val="00D10F31"/>
    <w:rsid w:val="00D14550"/>
    <w:rsid w:val="00D16087"/>
    <w:rsid w:val="00D17362"/>
    <w:rsid w:val="00D17621"/>
    <w:rsid w:val="00D17983"/>
    <w:rsid w:val="00D207A2"/>
    <w:rsid w:val="00D217CC"/>
    <w:rsid w:val="00D21DDA"/>
    <w:rsid w:val="00D2220C"/>
    <w:rsid w:val="00D2686C"/>
    <w:rsid w:val="00D26CB2"/>
    <w:rsid w:val="00D27421"/>
    <w:rsid w:val="00D27A5D"/>
    <w:rsid w:val="00D30DE8"/>
    <w:rsid w:val="00D3141C"/>
    <w:rsid w:val="00D325D2"/>
    <w:rsid w:val="00D345EF"/>
    <w:rsid w:val="00D3524D"/>
    <w:rsid w:val="00D401D9"/>
    <w:rsid w:val="00D4122B"/>
    <w:rsid w:val="00D43ECF"/>
    <w:rsid w:val="00D450BE"/>
    <w:rsid w:val="00D45749"/>
    <w:rsid w:val="00D45CD9"/>
    <w:rsid w:val="00D4611D"/>
    <w:rsid w:val="00D470FA"/>
    <w:rsid w:val="00D5012D"/>
    <w:rsid w:val="00D50482"/>
    <w:rsid w:val="00D50CA7"/>
    <w:rsid w:val="00D51EA9"/>
    <w:rsid w:val="00D52287"/>
    <w:rsid w:val="00D53F6B"/>
    <w:rsid w:val="00D54B83"/>
    <w:rsid w:val="00D55B52"/>
    <w:rsid w:val="00D561A5"/>
    <w:rsid w:val="00D56C60"/>
    <w:rsid w:val="00D56CD9"/>
    <w:rsid w:val="00D600A8"/>
    <w:rsid w:val="00D6056F"/>
    <w:rsid w:val="00D62492"/>
    <w:rsid w:val="00D640E8"/>
    <w:rsid w:val="00D65842"/>
    <w:rsid w:val="00D65880"/>
    <w:rsid w:val="00D71A1D"/>
    <w:rsid w:val="00D71BE0"/>
    <w:rsid w:val="00D72377"/>
    <w:rsid w:val="00D72C74"/>
    <w:rsid w:val="00D72EFA"/>
    <w:rsid w:val="00D74E0D"/>
    <w:rsid w:val="00D75A74"/>
    <w:rsid w:val="00D766D2"/>
    <w:rsid w:val="00D81A94"/>
    <w:rsid w:val="00D82C83"/>
    <w:rsid w:val="00D8565F"/>
    <w:rsid w:val="00D8578D"/>
    <w:rsid w:val="00D873F8"/>
    <w:rsid w:val="00D90376"/>
    <w:rsid w:val="00D917F3"/>
    <w:rsid w:val="00D9194C"/>
    <w:rsid w:val="00D91C1E"/>
    <w:rsid w:val="00D9464E"/>
    <w:rsid w:val="00D97409"/>
    <w:rsid w:val="00DA00D9"/>
    <w:rsid w:val="00DA10D6"/>
    <w:rsid w:val="00DA13AA"/>
    <w:rsid w:val="00DA196E"/>
    <w:rsid w:val="00DA22B5"/>
    <w:rsid w:val="00DA41CE"/>
    <w:rsid w:val="00DA4D86"/>
    <w:rsid w:val="00DA4F3F"/>
    <w:rsid w:val="00DA73B9"/>
    <w:rsid w:val="00DA74C0"/>
    <w:rsid w:val="00DA76DD"/>
    <w:rsid w:val="00DB12C4"/>
    <w:rsid w:val="00DB1D03"/>
    <w:rsid w:val="00DB32B1"/>
    <w:rsid w:val="00DB6037"/>
    <w:rsid w:val="00DB6BC5"/>
    <w:rsid w:val="00DB736D"/>
    <w:rsid w:val="00DB7C4C"/>
    <w:rsid w:val="00DC129E"/>
    <w:rsid w:val="00DC2182"/>
    <w:rsid w:val="00DC23E1"/>
    <w:rsid w:val="00DC3135"/>
    <w:rsid w:val="00DC3488"/>
    <w:rsid w:val="00DC3C3D"/>
    <w:rsid w:val="00DC449E"/>
    <w:rsid w:val="00DC7319"/>
    <w:rsid w:val="00DD150C"/>
    <w:rsid w:val="00DD204A"/>
    <w:rsid w:val="00DD2400"/>
    <w:rsid w:val="00DD3935"/>
    <w:rsid w:val="00DD541B"/>
    <w:rsid w:val="00DD700D"/>
    <w:rsid w:val="00DE176D"/>
    <w:rsid w:val="00DE5230"/>
    <w:rsid w:val="00DE5B16"/>
    <w:rsid w:val="00DE62B3"/>
    <w:rsid w:val="00DE77E2"/>
    <w:rsid w:val="00DE7917"/>
    <w:rsid w:val="00DF00A9"/>
    <w:rsid w:val="00DF0287"/>
    <w:rsid w:val="00DF0C14"/>
    <w:rsid w:val="00DF1B30"/>
    <w:rsid w:val="00DF41B1"/>
    <w:rsid w:val="00DF5650"/>
    <w:rsid w:val="00DF5A8D"/>
    <w:rsid w:val="00DF7794"/>
    <w:rsid w:val="00DF7F1E"/>
    <w:rsid w:val="00E023E5"/>
    <w:rsid w:val="00E04A02"/>
    <w:rsid w:val="00E05C0C"/>
    <w:rsid w:val="00E061E2"/>
    <w:rsid w:val="00E071B7"/>
    <w:rsid w:val="00E1070B"/>
    <w:rsid w:val="00E15787"/>
    <w:rsid w:val="00E17A27"/>
    <w:rsid w:val="00E2165A"/>
    <w:rsid w:val="00E2375E"/>
    <w:rsid w:val="00E23C16"/>
    <w:rsid w:val="00E24935"/>
    <w:rsid w:val="00E24D73"/>
    <w:rsid w:val="00E25E19"/>
    <w:rsid w:val="00E264D3"/>
    <w:rsid w:val="00E26674"/>
    <w:rsid w:val="00E26950"/>
    <w:rsid w:val="00E270C5"/>
    <w:rsid w:val="00E27C39"/>
    <w:rsid w:val="00E32EFA"/>
    <w:rsid w:val="00E33E9F"/>
    <w:rsid w:val="00E34100"/>
    <w:rsid w:val="00E346BD"/>
    <w:rsid w:val="00E40BE8"/>
    <w:rsid w:val="00E4145A"/>
    <w:rsid w:val="00E43C14"/>
    <w:rsid w:val="00E44140"/>
    <w:rsid w:val="00E45205"/>
    <w:rsid w:val="00E46322"/>
    <w:rsid w:val="00E5130D"/>
    <w:rsid w:val="00E534CF"/>
    <w:rsid w:val="00E5435D"/>
    <w:rsid w:val="00E5444E"/>
    <w:rsid w:val="00E54568"/>
    <w:rsid w:val="00E55145"/>
    <w:rsid w:val="00E55F76"/>
    <w:rsid w:val="00E578A6"/>
    <w:rsid w:val="00E62D0A"/>
    <w:rsid w:val="00E64215"/>
    <w:rsid w:val="00E6454A"/>
    <w:rsid w:val="00E65E4A"/>
    <w:rsid w:val="00E66F16"/>
    <w:rsid w:val="00E72B1B"/>
    <w:rsid w:val="00E73BDE"/>
    <w:rsid w:val="00E7525A"/>
    <w:rsid w:val="00E75789"/>
    <w:rsid w:val="00E76746"/>
    <w:rsid w:val="00E778B2"/>
    <w:rsid w:val="00E80253"/>
    <w:rsid w:val="00E8173E"/>
    <w:rsid w:val="00E81F3E"/>
    <w:rsid w:val="00E82010"/>
    <w:rsid w:val="00E82765"/>
    <w:rsid w:val="00E83CD2"/>
    <w:rsid w:val="00E84D0F"/>
    <w:rsid w:val="00E85BCE"/>
    <w:rsid w:val="00E87C18"/>
    <w:rsid w:val="00E87FB3"/>
    <w:rsid w:val="00E90E43"/>
    <w:rsid w:val="00E91D15"/>
    <w:rsid w:val="00E91E7A"/>
    <w:rsid w:val="00E91F8C"/>
    <w:rsid w:val="00E951BA"/>
    <w:rsid w:val="00E95672"/>
    <w:rsid w:val="00E965EA"/>
    <w:rsid w:val="00E96821"/>
    <w:rsid w:val="00E97A1E"/>
    <w:rsid w:val="00EA1408"/>
    <w:rsid w:val="00EA1409"/>
    <w:rsid w:val="00EA2569"/>
    <w:rsid w:val="00EA28FF"/>
    <w:rsid w:val="00EA2C76"/>
    <w:rsid w:val="00EA5E75"/>
    <w:rsid w:val="00EA6F71"/>
    <w:rsid w:val="00EA77CA"/>
    <w:rsid w:val="00EB2683"/>
    <w:rsid w:val="00EB355D"/>
    <w:rsid w:val="00EB4F1B"/>
    <w:rsid w:val="00EB63C9"/>
    <w:rsid w:val="00EB7278"/>
    <w:rsid w:val="00EB7C7E"/>
    <w:rsid w:val="00EC155C"/>
    <w:rsid w:val="00EC20FA"/>
    <w:rsid w:val="00EC2A2E"/>
    <w:rsid w:val="00EC38C5"/>
    <w:rsid w:val="00EC412A"/>
    <w:rsid w:val="00EC4748"/>
    <w:rsid w:val="00EC4906"/>
    <w:rsid w:val="00EC63D7"/>
    <w:rsid w:val="00EC6537"/>
    <w:rsid w:val="00ED0532"/>
    <w:rsid w:val="00ED1F9D"/>
    <w:rsid w:val="00ED23B8"/>
    <w:rsid w:val="00ED270C"/>
    <w:rsid w:val="00ED28D1"/>
    <w:rsid w:val="00ED5B6B"/>
    <w:rsid w:val="00ED634F"/>
    <w:rsid w:val="00ED67E1"/>
    <w:rsid w:val="00EE0324"/>
    <w:rsid w:val="00EE0AC9"/>
    <w:rsid w:val="00EE10BB"/>
    <w:rsid w:val="00EE6A7E"/>
    <w:rsid w:val="00EE6FA5"/>
    <w:rsid w:val="00EE73F9"/>
    <w:rsid w:val="00EF02A7"/>
    <w:rsid w:val="00EF24F9"/>
    <w:rsid w:val="00EF5627"/>
    <w:rsid w:val="00EF7702"/>
    <w:rsid w:val="00F02861"/>
    <w:rsid w:val="00F03D8F"/>
    <w:rsid w:val="00F0430D"/>
    <w:rsid w:val="00F0687C"/>
    <w:rsid w:val="00F06D50"/>
    <w:rsid w:val="00F0715D"/>
    <w:rsid w:val="00F0755D"/>
    <w:rsid w:val="00F103E8"/>
    <w:rsid w:val="00F10DF5"/>
    <w:rsid w:val="00F125BF"/>
    <w:rsid w:val="00F13B6B"/>
    <w:rsid w:val="00F14B93"/>
    <w:rsid w:val="00F16783"/>
    <w:rsid w:val="00F17B84"/>
    <w:rsid w:val="00F17BE6"/>
    <w:rsid w:val="00F235B9"/>
    <w:rsid w:val="00F23AF1"/>
    <w:rsid w:val="00F26572"/>
    <w:rsid w:val="00F27A59"/>
    <w:rsid w:val="00F314EE"/>
    <w:rsid w:val="00F31FD7"/>
    <w:rsid w:val="00F33736"/>
    <w:rsid w:val="00F3430E"/>
    <w:rsid w:val="00F3474D"/>
    <w:rsid w:val="00F3594A"/>
    <w:rsid w:val="00F37DD1"/>
    <w:rsid w:val="00F40002"/>
    <w:rsid w:val="00F404CD"/>
    <w:rsid w:val="00F406B1"/>
    <w:rsid w:val="00F40B35"/>
    <w:rsid w:val="00F40D05"/>
    <w:rsid w:val="00F41EDE"/>
    <w:rsid w:val="00F44EC9"/>
    <w:rsid w:val="00F4512A"/>
    <w:rsid w:val="00F46948"/>
    <w:rsid w:val="00F4758E"/>
    <w:rsid w:val="00F50DED"/>
    <w:rsid w:val="00F513FB"/>
    <w:rsid w:val="00F515F0"/>
    <w:rsid w:val="00F51D81"/>
    <w:rsid w:val="00F531CF"/>
    <w:rsid w:val="00F53384"/>
    <w:rsid w:val="00F55A3A"/>
    <w:rsid w:val="00F562DD"/>
    <w:rsid w:val="00F566C1"/>
    <w:rsid w:val="00F608D0"/>
    <w:rsid w:val="00F63FDE"/>
    <w:rsid w:val="00F64620"/>
    <w:rsid w:val="00F647B4"/>
    <w:rsid w:val="00F64F09"/>
    <w:rsid w:val="00F65F48"/>
    <w:rsid w:val="00F67801"/>
    <w:rsid w:val="00F679F5"/>
    <w:rsid w:val="00F706F2"/>
    <w:rsid w:val="00F70CBE"/>
    <w:rsid w:val="00F729B6"/>
    <w:rsid w:val="00F72D02"/>
    <w:rsid w:val="00F75AC4"/>
    <w:rsid w:val="00F76F23"/>
    <w:rsid w:val="00F770F0"/>
    <w:rsid w:val="00F810D9"/>
    <w:rsid w:val="00F81503"/>
    <w:rsid w:val="00F85351"/>
    <w:rsid w:val="00F86BB9"/>
    <w:rsid w:val="00F86C5B"/>
    <w:rsid w:val="00F9083A"/>
    <w:rsid w:val="00F91B94"/>
    <w:rsid w:val="00F92978"/>
    <w:rsid w:val="00F93334"/>
    <w:rsid w:val="00F964D5"/>
    <w:rsid w:val="00F9766E"/>
    <w:rsid w:val="00FA1340"/>
    <w:rsid w:val="00FA3606"/>
    <w:rsid w:val="00FA3709"/>
    <w:rsid w:val="00FA3A12"/>
    <w:rsid w:val="00FA436E"/>
    <w:rsid w:val="00FA70FF"/>
    <w:rsid w:val="00FA7BD5"/>
    <w:rsid w:val="00FB1BBE"/>
    <w:rsid w:val="00FB3A49"/>
    <w:rsid w:val="00FB4859"/>
    <w:rsid w:val="00FC009D"/>
    <w:rsid w:val="00FC0572"/>
    <w:rsid w:val="00FC189C"/>
    <w:rsid w:val="00FC1D53"/>
    <w:rsid w:val="00FC500F"/>
    <w:rsid w:val="00FD0DC8"/>
    <w:rsid w:val="00FD10C1"/>
    <w:rsid w:val="00FD23AB"/>
    <w:rsid w:val="00FD34C2"/>
    <w:rsid w:val="00FD3AE3"/>
    <w:rsid w:val="00FD743D"/>
    <w:rsid w:val="00FD7905"/>
    <w:rsid w:val="00FE5FE9"/>
    <w:rsid w:val="00FE7200"/>
    <w:rsid w:val="00FF02A4"/>
    <w:rsid w:val="00FF06A1"/>
    <w:rsid w:val="00FF16FF"/>
    <w:rsid w:val="00FF2D8F"/>
    <w:rsid w:val="00FF31AE"/>
    <w:rsid w:val="00FF3598"/>
    <w:rsid w:val="00FF3EB8"/>
    <w:rsid w:val="00FF42EA"/>
    <w:rsid w:val="00FF4696"/>
    <w:rsid w:val="00FF4CA8"/>
    <w:rsid w:val="00FF4D37"/>
    <w:rsid w:val="00FF6EC4"/>
    <w:rsid w:val="00FF7310"/>
    <w:rsid w:val="00FF7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E36F3199-9C6A-4DFA-950E-6C2CAF325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título 1,H1,h1,h11,h12,h13,h14,h15,h16,h17,h111,h121,h131,h141,h151,h161,h18,h112,h122,h132,h142,h152,h162,h19,h113,h123,h133,h143,h153,h163,1,l1,II+,I,Section Head,Chapter Heading,h:1,h:1app,app heading 1"/>
    <w:basedOn w:val="Normal"/>
    <w:next w:val="Normal"/>
    <w:link w:val="Heading1Char"/>
    <w:qFormat/>
    <w:rsid w:val="00696704"/>
    <w:pPr>
      <w:keepNext/>
      <w:keepLines/>
      <w:spacing w:before="280"/>
      <w:ind w:left="1134" w:hanging="1134"/>
      <w:outlineLvl w:val="0"/>
    </w:pPr>
    <w:rPr>
      <w:b/>
      <w:sz w:val="28"/>
    </w:rPr>
  </w:style>
  <w:style w:type="paragraph" w:styleId="Heading2">
    <w:name w:val="heading 2"/>
    <w:aliases w:val="ECC Heading 2,Sub-section,H2,h2,h21,Heading Two,R2,l2,UNDERRUBRIK 1-2,Head 2,List level 2,Sub-Heading,A,1st level heading,level 2 no toc,2nd level,Titre2,h:2,h:2app,2,level 2,Head2A,PA Major Section,Major Section,Head2,Header 2,Level 2 Head,T2"/>
    <w:basedOn w:val="Heading1"/>
    <w:next w:val="Normal"/>
    <w:link w:val="Heading2Char"/>
    <w:qFormat/>
    <w:rsid w:val="00696704"/>
    <w:pPr>
      <w:spacing w:before="200"/>
      <w:outlineLvl w:val="1"/>
    </w:pPr>
    <w:rPr>
      <w:sz w:val="24"/>
    </w:rPr>
  </w:style>
  <w:style w:type="paragraph" w:styleId="Heading3">
    <w:name w:val="heading 3"/>
    <w:aliases w:val="ECC Heading 3"/>
    <w:basedOn w:val="Heading1"/>
    <w:next w:val="Normal"/>
    <w:link w:val="Heading3Char"/>
    <w:qFormat/>
    <w:rsid w:val="00696704"/>
    <w:pPr>
      <w:tabs>
        <w:tab w:val="clear" w:pos="1134"/>
      </w:tabs>
      <w:spacing w:before="200"/>
      <w:outlineLvl w:val="2"/>
    </w:pPr>
    <w:rPr>
      <w:sz w:val="24"/>
    </w:rPr>
  </w:style>
  <w:style w:type="paragraph" w:styleId="Heading4">
    <w:name w:val="heading 4"/>
    <w:basedOn w:val="Heading3"/>
    <w:next w:val="Normal"/>
    <w:link w:val="Heading4Char"/>
    <w:qFormat/>
    <w:rsid w:val="00696704"/>
    <w:pPr>
      <w:outlineLvl w:val="3"/>
    </w:pPr>
  </w:style>
  <w:style w:type="paragraph" w:styleId="Heading5">
    <w:name w:val="heading 5"/>
    <w:basedOn w:val="Heading4"/>
    <w:next w:val="Normal"/>
    <w:link w:val="Heading5Char"/>
    <w:qFormat/>
    <w:rsid w:val="00696704"/>
    <w:pPr>
      <w:outlineLvl w:val="4"/>
    </w:pPr>
  </w:style>
  <w:style w:type="paragraph" w:styleId="Heading6">
    <w:name w:val="heading 6"/>
    <w:basedOn w:val="Heading4"/>
    <w:next w:val="Normal"/>
    <w:link w:val="Heading6Char"/>
    <w:qFormat/>
    <w:rsid w:val="00696704"/>
    <w:pPr>
      <w:outlineLvl w:val="5"/>
    </w:pPr>
  </w:style>
  <w:style w:type="paragraph" w:styleId="Heading7">
    <w:name w:val="heading 7"/>
    <w:basedOn w:val="Heading6"/>
    <w:next w:val="Normal"/>
    <w:link w:val="Heading7Char"/>
    <w:qFormat/>
    <w:rsid w:val="00696704"/>
    <w:pPr>
      <w:outlineLvl w:val="6"/>
    </w:pPr>
  </w:style>
  <w:style w:type="paragraph" w:styleId="Heading8">
    <w:name w:val="heading 8"/>
    <w:basedOn w:val="Heading6"/>
    <w:next w:val="Normal"/>
    <w:link w:val="Heading8Char"/>
    <w:qFormat/>
    <w:rsid w:val="00696704"/>
    <w:pPr>
      <w:outlineLvl w:val="7"/>
    </w:pPr>
  </w:style>
  <w:style w:type="paragraph" w:styleId="Heading9">
    <w:name w:val="heading 9"/>
    <w:basedOn w:val="Heading6"/>
    <w:next w:val="Normal"/>
    <w:link w:val="Heading9Char"/>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título 1 Char,H1 Char,h1 Char,h11 Char,h12 Char,h13 Char,h14 Char,h15 Char,h16 Char,h17 Char,h111 Char,h121 Char,h131 Char,h141 Char,h151 Char,h161 Char,h18 Char,h112 Char,h122 Char,h132 Char,h142 Char,h152 Char,1 Char"/>
    <w:basedOn w:val="DefaultParagraphFont"/>
    <w:link w:val="Heading1"/>
    <w:qFormat/>
    <w:rsid w:val="00696704"/>
    <w:rPr>
      <w:b/>
      <w:sz w:val="28"/>
      <w:lang w:val="en-GB"/>
    </w:rPr>
  </w:style>
  <w:style w:type="character" w:customStyle="1" w:styleId="Heading2Char">
    <w:name w:val="Heading 2 Char"/>
    <w:aliases w:val="ECC Heading 2 Char,Sub-section Char,H2 Char,h2 Char,h21 Char,Heading Two Char,R2 Char,l2 Char,UNDERRUBRIK 1-2 Char,Head 2 Char,List level 2 Char,Sub-Heading Char,A Char,1st level heading Char,level 2 no toc Char,2nd level Char,Titre2 Char"/>
    <w:basedOn w:val="DefaultParagraphFont"/>
    <w:link w:val="Heading2"/>
    <w:rsid w:val="00696704"/>
    <w:rPr>
      <w:b/>
      <w:sz w:val="24"/>
      <w:lang w:val="en-GB"/>
    </w:rPr>
  </w:style>
  <w:style w:type="character" w:customStyle="1" w:styleId="Heading3Char">
    <w:name w:val="Heading 3 Char"/>
    <w:aliases w:val="ECC Heading 3 Char"/>
    <w:basedOn w:val="DefaultParagraphFont"/>
    <w:link w:val="Heading3"/>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rsid w:val="00696704"/>
    <w:pPr>
      <w:spacing w:before="360"/>
    </w:pPr>
  </w:style>
  <w:style w:type="paragraph" w:customStyle="1" w:styleId="Artheading">
    <w:name w:val="Art_heading"/>
    <w:basedOn w:val="Normal"/>
    <w:next w:val="Normal"/>
    <w:rsid w:val="00696704"/>
    <w:pPr>
      <w:spacing w:before="480"/>
      <w:jc w:val="center"/>
    </w:pPr>
    <w:rPr>
      <w:rFonts w:ascii="Times New Roman Bold" w:hAnsi="Times New Roman Bold"/>
      <w:b/>
      <w:sz w:val="28"/>
    </w:rPr>
  </w:style>
  <w:style w:type="paragraph" w:customStyle="1" w:styleId="ArtNo">
    <w:name w:val="Art_No"/>
    <w:basedOn w:val="Normal"/>
    <w:next w:val="Arttitle"/>
    <w:rsid w:val="00696704"/>
    <w:pPr>
      <w:keepNext/>
      <w:keepLines/>
      <w:spacing w:before="480"/>
      <w:jc w:val="center"/>
    </w:pPr>
    <w:rPr>
      <w:caps/>
      <w:sz w:val="28"/>
    </w:rPr>
  </w:style>
  <w:style w:type="paragraph" w:customStyle="1" w:styleId="Arttitle">
    <w:name w:val="Art_title"/>
    <w:basedOn w:val="Normal"/>
    <w:next w:val="Normal"/>
    <w:rsid w:val="00696704"/>
    <w:pPr>
      <w:keepNext/>
      <w:keepLines/>
      <w:spacing w:before="240"/>
      <w:jc w:val="center"/>
    </w:pPr>
    <w:rPr>
      <w:b/>
      <w:sz w:val="28"/>
    </w:rPr>
  </w:style>
  <w:style w:type="paragraph" w:customStyle="1" w:styleId="ASN1">
    <w:name w:val="ASN.1"/>
    <w:basedOn w:val="Normal"/>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rsid w:val="00696704"/>
    <w:rPr>
      <w:rFonts w:ascii="Times New Roman Bold" w:hAnsi="Times New Roman Bold"/>
      <w:b/>
    </w:rPr>
  </w:style>
  <w:style w:type="paragraph" w:customStyle="1" w:styleId="Chaptitle">
    <w:name w:val="Chap_title"/>
    <w:basedOn w:val="Arttitle"/>
    <w:next w:val="Normal"/>
    <w:rsid w:val="00696704"/>
  </w:style>
  <w:style w:type="character" w:styleId="EndnoteReference">
    <w:name w:val="endnote reference"/>
    <w:rsid w:val="00696704"/>
    <w:rPr>
      <w:rFonts w:cs="Times New Roman"/>
      <w:vertAlign w:val="superscript"/>
    </w:rPr>
  </w:style>
  <w:style w:type="paragraph" w:customStyle="1" w:styleId="enumlev1">
    <w:name w:val="enumlev1"/>
    <w:basedOn w:val="Normal"/>
    <w:link w:val="enumlev1Char"/>
    <w:qFormat/>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rsid w:val="00696704"/>
    <w:pPr>
      <w:ind w:left="2268" w:hanging="397"/>
    </w:pPr>
  </w:style>
  <w:style w:type="paragraph" w:customStyle="1" w:styleId="Equationlegend">
    <w:name w:val="Equation_legend"/>
    <w:basedOn w:val="NormalIndent"/>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696704"/>
    <w:pPr>
      <w:keepNext/>
      <w:keepLines/>
      <w:spacing w:before="20" w:after="20"/>
    </w:pPr>
    <w:rPr>
      <w:sz w:val="18"/>
    </w:rPr>
  </w:style>
  <w:style w:type="paragraph" w:customStyle="1" w:styleId="Tabletext">
    <w:name w:val="Table_text"/>
    <w:basedOn w:val="Normal"/>
    <w:link w:val="TabletextChar"/>
    <w:qFormat/>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DNV-"/>
    <w:basedOn w:val="Normal"/>
    <w:link w:val="FootnoteTextChar"/>
    <w:qFormat/>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DNV- Char"/>
    <w:basedOn w:val="DefaultParagraphFont"/>
    <w:link w:val="FootnoteText"/>
    <w:qForma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rsid w:val="00696704"/>
    <w:pPr>
      <w:spacing w:before="0"/>
      <w:jc w:val="center"/>
    </w:pPr>
    <w:rPr>
      <w:sz w:val="18"/>
    </w:rPr>
  </w:style>
  <w:style w:type="character" w:customStyle="1" w:styleId="HeaderChar">
    <w:name w:val="Header Char"/>
    <w:aliases w:val="ho Char"/>
    <w:basedOn w:val="DefaultParagraphFont"/>
    <w:link w:val="Header"/>
    <w:rsid w:val="00696704"/>
    <w:rPr>
      <w:sz w:val="18"/>
      <w:lang w:val="en-GB"/>
    </w:rPr>
  </w:style>
  <w:style w:type="paragraph" w:styleId="Index1">
    <w:name w:val="index 1"/>
    <w:basedOn w:val="Normal"/>
    <w:next w:val="Normal"/>
    <w:rsid w:val="00696704"/>
  </w:style>
  <w:style w:type="paragraph" w:styleId="Index2">
    <w:name w:val="index 2"/>
    <w:basedOn w:val="Normal"/>
    <w:next w:val="Normal"/>
    <w:rsid w:val="00696704"/>
    <w:pPr>
      <w:ind w:left="283"/>
    </w:pPr>
  </w:style>
  <w:style w:type="paragraph" w:styleId="Index3">
    <w:name w:val="index 3"/>
    <w:basedOn w:val="Normal"/>
    <w:next w:val="Normal"/>
    <w:rsid w:val="00696704"/>
    <w:pPr>
      <w:ind w:left="566"/>
    </w:pPr>
  </w:style>
  <w:style w:type="paragraph" w:customStyle="1" w:styleId="PartNo">
    <w:name w:val="Part_No"/>
    <w:basedOn w:val="AnnexNo"/>
    <w:next w:val="Partref"/>
    <w:rsid w:val="00696704"/>
  </w:style>
  <w:style w:type="paragraph" w:customStyle="1" w:styleId="Partref">
    <w:name w:val="Part_ref"/>
    <w:basedOn w:val="Annexref"/>
    <w:next w:val="Parttitle"/>
    <w:rsid w:val="00696704"/>
  </w:style>
  <w:style w:type="paragraph" w:customStyle="1" w:styleId="Parttitle">
    <w:name w:val="Part_title"/>
    <w:basedOn w:val="Annextitle"/>
    <w:next w:val="Normalaftertitle0"/>
    <w:rsid w:val="00696704"/>
  </w:style>
  <w:style w:type="paragraph" w:customStyle="1" w:styleId="RecNo">
    <w:name w:val="Rec_No"/>
    <w:basedOn w:val="Normal"/>
    <w:next w:val="Rectitle"/>
    <w:rsid w:val="00696704"/>
    <w:pPr>
      <w:keepNext/>
      <w:keepLines/>
      <w:spacing w:before="480"/>
      <w:jc w:val="center"/>
    </w:pPr>
    <w:rPr>
      <w:caps/>
      <w:sz w:val="28"/>
    </w:rPr>
  </w:style>
  <w:style w:type="paragraph" w:customStyle="1" w:styleId="Rectitle">
    <w:name w:val="Rec_title"/>
    <w:basedOn w:val="RecNo"/>
    <w:next w:val="Recref"/>
    <w:rsid w:val="00696704"/>
    <w:pPr>
      <w:spacing w:before="240"/>
    </w:pPr>
    <w:rPr>
      <w:rFonts w:ascii="Times New Roman Bold" w:hAnsi="Times New Roman Bold"/>
      <w:b/>
      <w:caps w:val="0"/>
    </w:rPr>
  </w:style>
  <w:style w:type="paragraph" w:customStyle="1" w:styleId="Recref">
    <w:name w:val="Rec_ref"/>
    <w:basedOn w:val="Rectitle"/>
    <w:next w:val="Recdate"/>
    <w:rsid w:val="00696704"/>
    <w:pPr>
      <w:spacing w:before="120"/>
    </w:pPr>
    <w:rPr>
      <w:rFonts w:ascii="Times New Roman" w:hAnsi="Times New Roman"/>
      <w:b w:val="0"/>
      <w:sz w:val="24"/>
    </w:rPr>
  </w:style>
  <w:style w:type="paragraph" w:customStyle="1" w:styleId="Recdate">
    <w:name w:val="Rec_date"/>
    <w:basedOn w:val="Recref"/>
    <w:next w:val="Normalaftertitle0"/>
    <w:rsid w:val="00696704"/>
    <w:pPr>
      <w:jc w:val="right"/>
    </w:pPr>
    <w:rPr>
      <w:sz w:val="22"/>
    </w:rPr>
  </w:style>
  <w:style w:type="paragraph" w:customStyle="1" w:styleId="Questiondate">
    <w:name w:val="Question_date"/>
    <w:basedOn w:val="Recdate"/>
    <w:next w:val="Normalaftertitle0"/>
    <w:rsid w:val="00696704"/>
  </w:style>
  <w:style w:type="paragraph" w:customStyle="1" w:styleId="QuestionNo">
    <w:name w:val="Question_No"/>
    <w:basedOn w:val="RecNo"/>
    <w:next w:val="Questiontitle"/>
    <w:rsid w:val="00696704"/>
  </w:style>
  <w:style w:type="paragraph" w:customStyle="1" w:styleId="Questiontitle">
    <w:name w:val="Question_title"/>
    <w:basedOn w:val="Rectitle"/>
    <w:next w:val="Questionref"/>
    <w:rsid w:val="00696704"/>
  </w:style>
  <w:style w:type="paragraph" w:customStyle="1" w:styleId="Questionref">
    <w:name w:val="Question_ref"/>
    <w:basedOn w:val="Recref"/>
    <w:next w:val="Questiondate"/>
    <w:rsid w:val="00696704"/>
  </w:style>
  <w:style w:type="paragraph" w:customStyle="1" w:styleId="Reftext">
    <w:name w:val="Ref_text"/>
    <w:basedOn w:val="Normal"/>
    <w:rsid w:val="00696704"/>
    <w:pPr>
      <w:ind w:left="1134" w:hanging="1134"/>
    </w:pPr>
  </w:style>
  <w:style w:type="paragraph" w:customStyle="1" w:styleId="Reftitle">
    <w:name w:val="Ref_title"/>
    <w:basedOn w:val="Normal"/>
    <w:next w:val="Reftext"/>
    <w:rsid w:val="00696704"/>
    <w:pPr>
      <w:spacing w:before="480"/>
      <w:jc w:val="center"/>
    </w:pPr>
    <w:rPr>
      <w:caps/>
    </w:rPr>
  </w:style>
  <w:style w:type="paragraph" w:customStyle="1" w:styleId="Repdate">
    <w:name w:val="Rep_date"/>
    <w:basedOn w:val="Recdate"/>
    <w:next w:val="Normalaftertitle0"/>
    <w:rsid w:val="00696704"/>
  </w:style>
  <w:style w:type="paragraph" w:customStyle="1" w:styleId="RepNo">
    <w:name w:val="Rep_No"/>
    <w:basedOn w:val="RecNo"/>
    <w:next w:val="Reptitle"/>
    <w:rsid w:val="00696704"/>
  </w:style>
  <w:style w:type="paragraph" w:customStyle="1" w:styleId="Reptitle">
    <w:name w:val="Rep_title"/>
    <w:basedOn w:val="Rectitle"/>
    <w:next w:val="Repref"/>
    <w:rsid w:val="00696704"/>
  </w:style>
  <w:style w:type="paragraph" w:customStyle="1" w:styleId="Repref">
    <w:name w:val="Rep_ref"/>
    <w:basedOn w:val="Recref"/>
    <w:next w:val="Repdate"/>
    <w:rsid w:val="00696704"/>
  </w:style>
  <w:style w:type="paragraph" w:customStyle="1" w:styleId="Resdate">
    <w:name w:val="Res_date"/>
    <w:basedOn w:val="Recdate"/>
    <w:next w:val="Normalaftertitle0"/>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rsid w:val="00696704"/>
  </w:style>
  <w:style w:type="paragraph" w:customStyle="1" w:styleId="SectionNo">
    <w:name w:val="Section_No"/>
    <w:basedOn w:val="AnnexNo"/>
    <w:next w:val="Sectiontitle"/>
    <w:rsid w:val="00696704"/>
  </w:style>
  <w:style w:type="paragraph" w:customStyle="1" w:styleId="Sectiontitle">
    <w:name w:val="Section_title"/>
    <w:basedOn w:val="Annextitle"/>
    <w:next w:val="Normalaftertitle0"/>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qFormat/>
    <w:rsid w:val="00696704"/>
    <w:pPr>
      <w:keepNext/>
      <w:spacing w:before="80" w:after="80"/>
      <w:jc w:val="center"/>
    </w:pPr>
    <w:rPr>
      <w:rFonts w:ascii="Times New Roman Bold" w:hAnsi="Times New Roman Bold"/>
      <w:b/>
    </w:rPr>
  </w:style>
  <w:style w:type="paragraph" w:customStyle="1" w:styleId="Tablelegend">
    <w:name w:val="Table_legend"/>
    <w:basedOn w:val="Tabletext"/>
    <w:rsid w:val="00696704"/>
    <w:pPr>
      <w:tabs>
        <w:tab w:val="clear" w:pos="284"/>
      </w:tabs>
      <w:spacing w:before="120"/>
    </w:pPr>
  </w:style>
  <w:style w:type="paragraph" w:customStyle="1" w:styleId="TableNo">
    <w:name w:val="Table_No"/>
    <w:basedOn w:val="Normal"/>
    <w:next w:val="Tabletitle"/>
    <w:link w:val="TableNoChar"/>
    <w:qFormat/>
    <w:rsid w:val="00696704"/>
    <w:pPr>
      <w:keepNext/>
      <w:spacing w:before="560" w:after="120"/>
      <w:jc w:val="center"/>
    </w:pPr>
    <w:rPr>
      <w:caps/>
      <w:sz w:val="20"/>
    </w:rPr>
  </w:style>
  <w:style w:type="paragraph" w:customStyle="1" w:styleId="Tabletitle">
    <w:name w:val="Table_title"/>
    <w:basedOn w:val="Normal"/>
    <w:next w:val="Tabletext"/>
    <w:link w:val="TabletitleChar"/>
    <w:qFormat/>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rsid w:val="00696704"/>
    <w:pPr>
      <w:overflowPunct/>
      <w:autoSpaceDE/>
      <w:autoSpaceDN/>
      <w:adjustRightInd/>
      <w:spacing w:before="480"/>
      <w:textAlignment w:val="auto"/>
    </w:pPr>
    <w:rPr>
      <w:b w:val="0"/>
      <w:caps/>
    </w:rPr>
  </w:style>
  <w:style w:type="paragraph" w:customStyle="1" w:styleId="Title3">
    <w:name w:val="Title 3"/>
    <w:basedOn w:val="Title2"/>
    <w:next w:val="Title4"/>
    <w:rsid w:val="00696704"/>
    <w:pPr>
      <w:spacing w:before="240"/>
    </w:pPr>
    <w:rPr>
      <w:caps w:val="0"/>
    </w:rPr>
  </w:style>
  <w:style w:type="paragraph" w:customStyle="1" w:styleId="Title4">
    <w:name w:val="Title 4"/>
    <w:basedOn w:val="Title3"/>
    <w:next w:val="Heading1"/>
    <w:rsid w:val="00696704"/>
    <w:rPr>
      <w:b/>
    </w:rPr>
  </w:style>
  <w:style w:type="paragraph" w:customStyle="1" w:styleId="toc0">
    <w:name w:val="toc 0"/>
    <w:basedOn w:val="Normal"/>
    <w:next w:val="TOC1"/>
    <w:rsid w:val="00696704"/>
    <w:pPr>
      <w:tabs>
        <w:tab w:val="clear" w:pos="1134"/>
        <w:tab w:val="clear" w:pos="1871"/>
        <w:tab w:val="clear" w:pos="2268"/>
        <w:tab w:val="right" w:pos="9781"/>
      </w:tabs>
    </w:pPr>
    <w:rPr>
      <w:b/>
    </w:rPr>
  </w:style>
  <w:style w:type="paragraph" w:styleId="TOC1">
    <w:name w:val="toc 1"/>
    <w:basedOn w:val="Normal"/>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696704"/>
    <w:pPr>
      <w:spacing w:before="120"/>
    </w:pPr>
  </w:style>
  <w:style w:type="paragraph" w:styleId="TOC3">
    <w:name w:val="toc 3"/>
    <w:basedOn w:val="TOC2"/>
    <w:rsid w:val="00696704"/>
  </w:style>
  <w:style w:type="paragraph" w:styleId="TOC4">
    <w:name w:val="toc 4"/>
    <w:basedOn w:val="TOC3"/>
    <w:rsid w:val="00696704"/>
  </w:style>
  <w:style w:type="paragraph" w:styleId="TOC5">
    <w:name w:val="toc 5"/>
    <w:basedOn w:val="TOC4"/>
    <w:rsid w:val="00696704"/>
  </w:style>
  <w:style w:type="paragraph" w:styleId="TOC6">
    <w:name w:val="toc 6"/>
    <w:basedOn w:val="TOC4"/>
    <w:rsid w:val="00696704"/>
  </w:style>
  <w:style w:type="paragraph" w:styleId="TOC7">
    <w:name w:val="toc 7"/>
    <w:basedOn w:val="TOC4"/>
    <w:rsid w:val="00696704"/>
  </w:style>
  <w:style w:type="paragraph" w:styleId="TOC8">
    <w:name w:val="toc 8"/>
    <w:basedOn w:val="TOC4"/>
    <w:rsid w:val="00696704"/>
  </w:style>
  <w:style w:type="character" w:customStyle="1" w:styleId="Appdef">
    <w:name w:val="App_def"/>
    <w:rsid w:val="00696704"/>
    <w:rPr>
      <w:rFonts w:ascii="Times New Roman" w:hAnsi="Times New Roman" w:cs="Times New Roman"/>
      <w:b/>
    </w:rPr>
  </w:style>
  <w:style w:type="character" w:customStyle="1" w:styleId="Appref">
    <w:name w:val="App_ref"/>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rsid w:val="00696704"/>
    <w:rPr>
      <w:b w:val="0"/>
    </w:rPr>
  </w:style>
  <w:style w:type="paragraph" w:customStyle="1" w:styleId="Section1">
    <w:name w:val="Section_1"/>
    <w:basedOn w:val="Normal"/>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696704"/>
    <w:rPr>
      <w:b w:val="0"/>
      <w:i/>
    </w:rPr>
  </w:style>
  <w:style w:type="paragraph" w:customStyle="1" w:styleId="Headingi">
    <w:name w:val="Heading_i"/>
    <w:basedOn w:val="Normal"/>
    <w:next w:val="Normal"/>
    <w:qFormat/>
    <w:rsid w:val="00696704"/>
    <w:pPr>
      <w:keepNext/>
      <w:spacing w:before="160"/>
    </w:pPr>
    <w:rPr>
      <w:rFonts w:ascii="Times" w:hAnsi="Times"/>
      <w:i/>
    </w:rPr>
  </w:style>
  <w:style w:type="paragraph" w:customStyle="1" w:styleId="Headingb">
    <w:name w:val="Heading_b"/>
    <w:basedOn w:val="Normal"/>
    <w:next w:val="Normal"/>
    <w:link w:val="HeadingbChar"/>
    <w:qFormat/>
    <w:rsid w:val="00696704"/>
    <w:pPr>
      <w:keepNext/>
      <w:spacing w:before="160"/>
    </w:pPr>
    <w:rPr>
      <w:rFonts w:ascii="Times" w:hAnsi="Times"/>
      <w:b/>
    </w:rPr>
  </w:style>
  <w:style w:type="paragraph" w:customStyle="1" w:styleId="Figure">
    <w:name w:val="Figure"/>
    <w:aliases w:val="fig"/>
    <w:basedOn w:val="Normal"/>
    <w:next w:val="Figuretitle"/>
    <w:rsid w:val="00696704"/>
    <w:pPr>
      <w:keepNext/>
      <w:keepLines/>
      <w:jc w:val="center"/>
    </w:pPr>
  </w:style>
  <w:style w:type="character" w:styleId="PageNumber">
    <w:name w:val="page number"/>
    <w:rsid w:val="00696704"/>
    <w:rPr>
      <w:rFonts w:cs="Times New Roman"/>
    </w:rPr>
  </w:style>
  <w:style w:type="paragraph" w:customStyle="1" w:styleId="Figuretitle">
    <w:name w:val="Figure_title"/>
    <w:basedOn w:val="Tabletitle"/>
    <w:next w:val="Normal"/>
    <w:link w:val="FiguretitleChar"/>
    <w:qFormat/>
    <w:rsid w:val="00696704"/>
    <w:pPr>
      <w:spacing w:after="480"/>
    </w:pPr>
  </w:style>
  <w:style w:type="paragraph" w:customStyle="1" w:styleId="FigureNo">
    <w:name w:val="Figure_No"/>
    <w:basedOn w:val="Normal"/>
    <w:next w:val="Figuretitle"/>
    <w:link w:val="FigureNoChar"/>
    <w:qFormat/>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rsid w:val="00696704"/>
  </w:style>
  <w:style w:type="paragraph" w:customStyle="1" w:styleId="Appendixtitle">
    <w:name w:val="Appendix_title"/>
    <w:basedOn w:val="Annextitle"/>
    <w:next w:val="Normal"/>
    <w:rsid w:val="00696704"/>
  </w:style>
  <w:style w:type="paragraph" w:customStyle="1" w:styleId="Border">
    <w:name w:val="Border"/>
    <w:basedOn w:val="Tabletext"/>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696704"/>
    <w:pPr>
      <w:ind w:left="1134"/>
    </w:pPr>
  </w:style>
  <w:style w:type="paragraph" w:styleId="Index4">
    <w:name w:val="index 4"/>
    <w:basedOn w:val="Normal"/>
    <w:next w:val="Normal"/>
    <w:rsid w:val="00696704"/>
    <w:pPr>
      <w:ind w:left="849"/>
    </w:pPr>
  </w:style>
  <w:style w:type="paragraph" w:styleId="Index5">
    <w:name w:val="index 5"/>
    <w:basedOn w:val="Normal"/>
    <w:next w:val="Normal"/>
    <w:rsid w:val="00696704"/>
    <w:pPr>
      <w:ind w:left="1132"/>
    </w:pPr>
  </w:style>
  <w:style w:type="paragraph" w:styleId="Index6">
    <w:name w:val="index 6"/>
    <w:basedOn w:val="Normal"/>
    <w:next w:val="Normal"/>
    <w:rsid w:val="00696704"/>
    <w:pPr>
      <w:ind w:left="1415"/>
    </w:pPr>
  </w:style>
  <w:style w:type="paragraph" w:styleId="Index7">
    <w:name w:val="index 7"/>
    <w:basedOn w:val="Normal"/>
    <w:next w:val="Normal"/>
    <w:rsid w:val="00696704"/>
    <w:pPr>
      <w:ind w:left="1698"/>
    </w:pPr>
  </w:style>
  <w:style w:type="paragraph" w:styleId="IndexHeading">
    <w:name w:val="index heading"/>
    <w:basedOn w:val="Normal"/>
    <w:next w:val="Index1"/>
    <w:rsid w:val="00696704"/>
  </w:style>
  <w:style w:type="character" w:styleId="LineNumber">
    <w:name w:val="line number"/>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rsid w:val="00696704"/>
    <w:pPr>
      <w:keepNext/>
      <w:spacing w:before="240"/>
    </w:pPr>
    <w:rPr>
      <w:rFonts w:hAnsi="Times New Roman Bold"/>
    </w:rPr>
  </w:style>
  <w:style w:type="paragraph" w:customStyle="1" w:styleId="Reasons">
    <w:name w:val="Reasons"/>
    <w:basedOn w:val="Normal"/>
    <w:qFormat/>
    <w:rsid w:val="00696704"/>
    <w:pPr>
      <w:tabs>
        <w:tab w:val="clear" w:pos="1871"/>
        <w:tab w:val="clear" w:pos="2268"/>
        <w:tab w:val="left" w:pos="1588"/>
        <w:tab w:val="left" w:pos="1985"/>
      </w:tabs>
    </w:pPr>
  </w:style>
  <w:style w:type="paragraph" w:customStyle="1" w:styleId="Section3">
    <w:name w:val="Section_3"/>
    <w:basedOn w:val="Section1"/>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qFormat/>
    <w:locked/>
    <w:rsid w:val="00696704"/>
    <w:rPr>
      <w:sz w:val="24"/>
      <w:lang w:val="en-GB"/>
    </w:rPr>
  </w:style>
  <w:style w:type="character" w:customStyle="1" w:styleId="TabletextChar">
    <w:name w:val="Table_text Char"/>
    <w:link w:val="Tabletext"/>
    <w:qFormat/>
    <w:locked/>
    <w:rsid w:val="00696704"/>
    <w:rPr>
      <w:lang w:val="en-GB"/>
    </w:rPr>
  </w:style>
  <w:style w:type="character" w:customStyle="1" w:styleId="TableheadChar">
    <w:name w:val="Table_head Char"/>
    <w:link w:val="Tablehead"/>
    <w:qFormat/>
    <w:locked/>
    <w:rsid w:val="00696704"/>
    <w:rPr>
      <w:rFonts w:ascii="Times New Roman Bold" w:hAnsi="Times New Roman Bold"/>
      <w:b/>
      <w:lang w:val="en-GB"/>
    </w:rPr>
  </w:style>
  <w:style w:type="character" w:customStyle="1" w:styleId="HeadingbChar">
    <w:name w:val="Heading_b Char"/>
    <w:link w:val="Headingb"/>
    <w:locked/>
    <w:rsid w:val="00696704"/>
    <w:rPr>
      <w:rFonts w:ascii="Times" w:hAnsi="Times"/>
      <w:b/>
      <w:sz w:val="24"/>
      <w:lang w:val="en-GB"/>
    </w:rPr>
  </w:style>
  <w:style w:type="character" w:styleId="Hyperlink">
    <w:name w:val="Hyperlink"/>
    <w:qFormat/>
    <w:rsid w:val="00696704"/>
    <w:rPr>
      <w:rFonts w:cs="Times New Roman"/>
      <w:color w:val="0000FF"/>
      <w:u w:val="single"/>
    </w:rPr>
  </w:style>
  <w:style w:type="paragraph" w:styleId="BalloonText">
    <w:name w:val="Balloon Text"/>
    <w:basedOn w:val="Normal"/>
    <w:link w:val="BalloonTextChar"/>
    <w:rsid w:val="008B7C41"/>
    <w:rPr>
      <w:sz w:val="20"/>
    </w:rPr>
  </w:style>
  <w:style w:type="character" w:customStyle="1" w:styleId="BalloonTextChar">
    <w:name w:val="Balloon Text Char"/>
    <w:basedOn w:val="DefaultParagraphFont"/>
    <w:link w:val="BalloonText"/>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qFormat/>
    <w:locked/>
    <w:rsid w:val="00696704"/>
    <w:rPr>
      <w:rFonts w:ascii="Times New Roman Bold" w:hAnsi="Times New Roman Bold"/>
      <w:b/>
      <w:lang w:val="en-GB" w:eastAsia="en-US"/>
    </w:rPr>
  </w:style>
  <w:style w:type="character" w:customStyle="1" w:styleId="FiguretitleChar">
    <w:name w:val="Figure_title Char"/>
    <w:link w:val="Figuretitle"/>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link w:val="ListParagraphChar"/>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uiPriority w:val="39"/>
    <w:qFormat/>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aliases w:val="eq"/>
    <w:basedOn w:val="Normal"/>
    <w:link w:val="EquationChar"/>
    <w:qFormat/>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unhideWhenUsed/>
    <w:rsid w:val="000E4002"/>
    <w:rPr>
      <w:sz w:val="20"/>
    </w:rPr>
  </w:style>
  <w:style w:type="character" w:customStyle="1" w:styleId="CommentTextChar">
    <w:name w:val="Comment Text Char"/>
    <w:basedOn w:val="DefaultParagraphFont"/>
    <w:link w:val="CommentText"/>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277903"/>
  </w:style>
  <w:style w:type="paragraph" w:customStyle="1" w:styleId="AppArttitle">
    <w:name w:val="App_Art_title"/>
    <w:basedOn w:val="Arttitle"/>
    <w:qFormat/>
    <w:rsid w:val="00277903"/>
  </w:style>
  <w:style w:type="paragraph" w:customStyle="1" w:styleId="ApptoAnnex">
    <w:name w:val="App_to_Annex"/>
    <w:basedOn w:val="AppendixNo"/>
    <w:next w:val="Normal"/>
    <w:qFormat/>
    <w:rsid w:val="00277903"/>
  </w:style>
  <w:style w:type="paragraph" w:customStyle="1" w:styleId="Committee">
    <w:name w:val="Committee"/>
    <w:basedOn w:val="Normal"/>
    <w:qFormat/>
    <w:rsid w:val="00277903"/>
    <w:pPr>
      <w:framePr w:hSpace="180" w:wrap="around" w:hAnchor="margin" w:y="-675"/>
      <w:tabs>
        <w:tab w:val="left" w:pos="851"/>
      </w:tabs>
      <w:spacing w:before="0" w:line="240" w:lineRule="atLeast"/>
    </w:pPr>
    <w:rPr>
      <w:rFonts w:asciiTheme="minorHAnsi" w:hAnsiTheme="minorHAnsi" w:cstheme="minorHAnsi"/>
      <w:b/>
      <w:szCs w:val="24"/>
    </w:rPr>
  </w:style>
  <w:style w:type="paragraph" w:customStyle="1" w:styleId="Normalend">
    <w:name w:val="Normal_end"/>
    <w:basedOn w:val="Normal"/>
    <w:next w:val="Normal"/>
    <w:qFormat/>
    <w:rsid w:val="00277903"/>
    <w:rPr>
      <w:lang w:val="en-US"/>
    </w:rPr>
  </w:style>
  <w:style w:type="paragraph" w:customStyle="1" w:styleId="Part1">
    <w:name w:val="Part_1"/>
    <w:basedOn w:val="Section1"/>
    <w:next w:val="Section1"/>
    <w:qFormat/>
    <w:rsid w:val="00277903"/>
    <w:pPr>
      <w:keepNext/>
      <w:keepLines/>
    </w:pPr>
  </w:style>
  <w:style w:type="paragraph" w:customStyle="1" w:styleId="Subsection1">
    <w:name w:val="Subsection_1"/>
    <w:basedOn w:val="Section1"/>
    <w:next w:val="Normalaftertitle0"/>
    <w:qFormat/>
    <w:rsid w:val="00277903"/>
  </w:style>
  <w:style w:type="paragraph" w:customStyle="1" w:styleId="Volumetitle">
    <w:name w:val="Volume_title"/>
    <w:basedOn w:val="Normal"/>
    <w:qFormat/>
    <w:rsid w:val="00277903"/>
    <w:pPr>
      <w:jc w:val="center"/>
    </w:pPr>
    <w:rPr>
      <w:b/>
      <w:bCs/>
      <w:sz w:val="28"/>
      <w:szCs w:val="28"/>
    </w:rPr>
  </w:style>
  <w:style w:type="paragraph" w:customStyle="1" w:styleId="Headingsplit">
    <w:name w:val="Heading_split"/>
    <w:basedOn w:val="Headingi"/>
    <w:qFormat/>
    <w:rsid w:val="00277903"/>
    <w:pPr>
      <w:keepLines/>
    </w:pPr>
    <w:rPr>
      <w:rFonts w:ascii="Times New Roman" w:hAnsi="Times New Roman"/>
      <w:lang w:val="en-US"/>
    </w:rPr>
  </w:style>
  <w:style w:type="paragraph" w:customStyle="1" w:styleId="Normalsplit">
    <w:name w:val="Normal_split"/>
    <w:basedOn w:val="Normal"/>
    <w:qFormat/>
    <w:rsid w:val="00277903"/>
  </w:style>
  <w:style w:type="character" w:customStyle="1" w:styleId="Provsplit">
    <w:name w:val="Prov_split"/>
    <w:basedOn w:val="DefaultParagraphFont"/>
    <w:qFormat/>
    <w:rsid w:val="00277903"/>
    <w:rPr>
      <w:rFonts w:ascii="Times New Roman" w:hAnsi="Times New Roman"/>
      <w:b w:val="0"/>
    </w:rPr>
  </w:style>
  <w:style w:type="paragraph" w:customStyle="1" w:styleId="Tablesplit">
    <w:name w:val="Table_split"/>
    <w:basedOn w:val="Tabletext"/>
    <w:qFormat/>
    <w:rsid w:val="00277903"/>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277903"/>
  </w:style>
  <w:style w:type="paragraph" w:customStyle="1" w:styleId="Methodheading2">
    <w:name w:val="Method_heading2"/>
    <w:basedOn w:val="Heading2"/>
    <w:next w:val="Normal"/>
    <w:qFormat/>
    <w:rsid w:val="00277903"/>
  </w:style>
  <w:style w:type="paragraph" w:customStyle="1" w:styleId="Methodheading3">
    <w:name w:val="Method_heading3"/>
    <w:basedOn w:val="Heading3"/>
    <w:next w:val="Normal"/>
    <w:qFormat/>
    <w:rsid w:val="00277903"/>
  </w:style>
  <w:style w:type="paragraph" w:customStyle="1" w:styleId="Methodheading4">
    <w:name w:val="Method_heading4"/>
    <w:basedOn w:val="Heading4"/>
    <w:next w:val="Normal"/>
    <w:qFormat/>
    <w:rsid w:val="00277903"/>
  </w:style>
  <w:style w:type="paragraph" w:customStyle="1" w:styleId="MethodHeadingb">
    <w:name w:val="Method_Headingb"/>
    <w:basedOn w:val="Headingb"/>
    <w:next w:val="Normal"/>
    <w:qFormat/>
    <w:rsid w:val="00277903"/>
    <w:pPr>
      <w:keepLines/>
      <w:tabs>
        <w:tab w:val="clear" w:pos="1134"/>
        <w:tab w:val="clear" w:pos="1871"/>
        <w:tab w:val="clear" w:pos="2268"/>
      </w:tabs>
      <w:overflowPunct/>
      <w:autoSpaceDE/>
      <w:autoSpaceDN/>
      <w:adjustRightInd/>
      <w:textAlignment w:val="auto"/>
    </w:pPr>
    <w:rPr>
      <w:rFonts w:ascii="Times New Roman Bold" w:hAnsi="Times New Roman Bold" w:cs="Times New Roman Bold"/>
      <w:lang w:eastAsia="zh-CN"/>
    </w:rPr>
  </w:style>
  <w:style w:type="paragraph" w:customStyle="1" w:styleId="EditorsNote">
    <w:name w:val="EditorsNote"/>
    <w:basedOn w:val="Normal"/>
    <w:qFormat/>
    <w:rsid w:val="00277903"/>
    <w:pPr>
      <w:spacing w:before="240" w:after="240"/>
    </w:pPr>
    <w:rPr>
      <w:i/>
      <w:iCs/>
    </w:rPr>
  </w:style>
  <w:style w:type="paragraph" w:customStyle="1" w:styleId="Figurewithlegend">
    <w:name w:val="Figure_with_legend"/>
    <w:basedOn w:val="Figure"/>
    <w:rsid w:val="00277903"/>
    <w:pPr>
      <w:keepNext w:val="0"/>
      <w:keepLines w:val="0"/>
      <w:spacing w:after="240"/>
    </w:pPr>
    <w:rPr>
      <w:noProof/>
      <w:lang w:eastAsia="zh-CN"/>
    </w:rPr>
  </w:style>
  <w:style w:type="paragraph" w:styleId="Signature">
    <w:name w:val="Signature"/>
    <w:basedOn w:val="Normal"/>
    <w:link w:val="SignatureChar"/>
    <w:unhideWhenUsed/>
    <w:rsid w:val="00277903"/>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277903"/>
    <w:rPr>
      <w:sz w:val="24"/>
      <w:lang w:val="en-GB"/>
    </w:rPr>
  </w:style>
  <w:style w:type="character" w:customStyle="1" w:styleId="NoteChar">
    <w:name w:val="Note Char"/>
    <w:basedOn w:val="DefaultParagraphFont"/>
    <w:link w:val="Note"/>
    <w:locked/>
    <w:rsid w:val="00277903"/>
    <w:rPr>
      <w:sz w:val="24"/>
      <w:lang w:val="en-GB"/>
    </w:rPr>
  </w:style>
  <w:style w:type="character" w:customStyle="1" w:styleId="BalloonTextChar1">
    <w:name w:val="Balloon Text Char1"/>
    <w:basedOn w:val="DefaultParagraphFont"/>
    <w:semiHidden/>
    <w:rsid w:val="00277903"/>
    <w:rPr>
      <w:rFonts w:ascii="Segoe UI" w:hAnsi="Segoe UI" w:cs="Segoe UI"/>
      <w:sz w:val="18"/>
      <w:szCs w:val="18"/>
      <w:lang w:val="en-GB" w:eastAsia="en-US"/>
    </w:rPr>
  </w:style>
  <w:style w:type="character" w:customStyle="1" w:styleId="HTMLPreformattedChar">
    <w:name w:val="HTML Preformatted Char"/>
    <w:basedOn w:val="DefaultParagraphFont"/>
    <w:link w:val="HTMLPreformatted"/>
    <w:uiPriority w:val="99"/>
    <w:semiHidden/>
    <w:rsid w:val="00277903"/>
    <w:rPr>
      <w:rFonts w:ascii="Courier New" w:hAnsi="Courier New" w:cs="Courier New"/>
      <w:lang w:val="en-GB" w:eastAsia="en-GB"/>
    </w:rPr>
  </w:style>
  <w:style w:type="paragraph" w:styleId="HTMLPreformatted">
    <w:name w:val="HTML Preformatted"/>
    <w:basedOn w:val="Normal"/>
    <w:link w:val="HTMLPreformattedChar"/>
    <w:uiPriority w:val="99"/>
    <w:semiHidden/>
    <w:unhideWhenUsed/>
    <w:rsid w:val="00277903"/>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hAnsi="Courier New" w:cs="Courier New"/>
      <w:sz w:val="20"/>
      <w:lang w:eastAsia="en-GB"/>
    </w:rPr>
  </w:style>
  <w:style w:type="character" w:customStyle="1" w:styleId="HTMLPreformattedChar1">
    <w:name w:val="HTML Preformatted Char1"/>
    <w:basedOn w:val="DefaultParagraphFont"/>
    <w:semiHidden/>
    <w:rsid w:val="00277903"/>
    <w:rPr>
      <w:rFonts w:ascii="Consolas" w:hAnsi="Consolas"/>
      <w:lang w:val="en-GB"/>
    </w:rPr>
  </w:style>
  <w:style w:type="character" w:customStyle="1" w:styleId="CommentTextChar1">
    <w:name w:val="Comment Text Char1"/>
    <w:basedOn w:val="DefaultParagraphFont"/>
    <w:semiHidden/>
    <w:rsid w:val="00277903"/>
    <w:rPr>
      <w:rFonts w:ascii="Times New Roman" w:hAnsi="Times New Roman"/>
      <w:lang w:val="en-GB" w:eastAsia="en-US"/>
    </w:rPr>
  </w:style>
  <w:style w:type="character" w:customStyle="1" w:styleId="CommentSubjectChar1">
    <w:name w:val="Comment Subject Char1"/>
    <w:basedOn w:val="CommentTextChar1"/>
    <w:semiHidden/>
    <w:rsid w:val="00277903"/>
    <w:rPr>
      <w:rFonts w:ascii="Times New Roman" w:hAnsi="Times New Roman"/>
      <w:b/>
      <w:bCs/>
      <w:lang w:val="en-GB" w:eastAsia="en-US"/>
    </w:rPr>
  </w:style>
  <w:style w:type="character" w:customStyle="1" w:styleId="fontstyle01">
    <w:name w:val="fontstyle01"/>
    <w:basedOn w:val="DefaultParagraphFont"/>
    <w:rsid w:val="00277903"/>
    <w:rPr>
      <w:rFonts w:ascii="TimesNewRomanPS-BoldMT" w:hAnsi="TimesNewRomanPS-BoldMT" w:hint="default"/>
      <w:b/>
      <w:bCs/>
      <w:i w:val="0"/>
      <w:iCs w:val="0"/>
      <w:color w:val="000000"/>
      <w:sz w:val="20"/>
      <w:szCs w:val="20"/>
    </w:rPr>
  </w:style>
  <w:style w:type="character" w:customStyle="1" w:styleId="ArtrefBold">
    <w:name w:val="Art_ref + Bold"/>
    <w:basedOn w:val="Artref"/>
    <w:rsid w:val="00277903"/>
    <w:rPr>
      <w:rFonts w:cs="Times New Roman"/>
      <w:b/>
      <w:bCs/>
      <w:color w:val="auto"/>
    </w:rPr>
  </w:style>
  <w:style w:type="paragraph" w:styleId="BodyText">
    <w:name w:val="Body Text"/>
    <w:basedOn w:val="Normal"/>
    <w:link w:val="BodyTextChar"/>
    <w:qFormat/>
    <w:rsid w:val="00277903"/>
    <w:pPr>
      <w:widowControl w:val="0"/>
      <w:tabs>
        <w:tab w:val="clear" w:pos="1134"/>
        <w:tab w:val="clear" w:pos="1871"/>
        <w:tab w:val="clear" w:pos="2268"/>
      </w:tabs>
      <w:overflowPunct/>
      <w:autoSpaceDE/>
      <w:autoSpaceDN/>
      <w:adjustRightInd/>
      <w:spacing w:before="0"/>
      <w:textAlignment w:val="auto"/>
    </w:pPr>
    <w:rPr>
      <w:szCs w:val="24"/>
      <w:lang w:val="en-US" w:eastAsia="es-ES"/>
    </w:rPr>
  </w:style>
  <w:style w:type="character" w:customStyle="1" w:styleId="BodyTextChar">
    <w:name w:val="Body Text Char"/>
    <w:basedOn w:val="DefaultParagraphFont"/>
    <w:link w:val="BodyText"/>
    <w:rsid w:val="00277903"/>
    <w:rPr>
      <w:sz w:val="24"/>
      <w:szCs w:val="24"/>
      <w:lang w:eastAsia="es-ES"/>
    </w:rPr>
  </w:style>
  <w:style w:type="paragraph" w:customStyle="1" w:styleId="04Cuerpodetexto">
    <w:name w:val="04_Cuerpo de texto"/>
    <w:basedOn w:val="Normal"/>
    <w:link w:val="04CuerpodetextoCar"/>
    <w:qFormat/>
    <w:rsid w:val="00277903"/>
    <w:pPr>
      <w:tabs>
        <w:tab w:val="clear" w:pos="1134"/>
        <w:tab w:val="clear" w:pos="1871"/>
        <w:tab w:val="clear" w:pos="2268"/>
      </w:tabs>
      <w:overflowPunct/>
      <w:autoSpaceDE/>
      <w:autoSpaceDN/>
      <w:adjustRightInd/>
      <w:spacing w:before="0" w:after="120"/>
      <w:jc w:val="both"/>
      <w:textAlignment w:val="auto"/>
    </w:pPr>
    <w:rPr>
      <w:rFonts w:ascii="Arial" w:hAnsi="Arial" w:cs="Arial"/>
      <w:bCs/>
      <w:color w:val="004254"/>
      <w:kern w:val="32"/>
      <w:sz w:val="20"/>
      <w:szCs w:val="22"/>
      <w:lang w:val="es-ES" w:eastAsia="es-ES"/>
    </w:rPr>
  </w:style>
  <w:style w:type="character" w:customStyle="1" w:styleId="04CuerpodetextoCar">
    <w:name w:val="04_Cuerpo de texto Car"/>
    <w:basedOn w:val="DefaultParagraphFont"/>
    <w:link w:val="04Cuerpodetexto"/>
    <w:rsid w:val="00277903"/>
    <w:rPr>
      <w:rFonts w:ascii="Arial" w:hAnsi="Arial" w:cs="Arial"/>
      <w:bCs/>
      <w:color w:val="004254"/>
      <w:kern w:val="32"/>
      <w:szCs w:val="22"/>
      <w:lang w:val="es-ES" w:eastAsia="es-ES"/>
    </w:rPr>
  </w:style>
  <w:style w:type="table" w:customStyle="1" w:styleId="TableGrid1">
    <w:name w:val="Table Grid1"/>
    <w:basedOn w:val="TableNormal"/>
    <w:next w:val="TableGrid"/>
    <w:rsid w:val="00277903"/>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gkelc">
    <w:name w:val="hgkelc"/>
    <w:basedOn w:val="DefaultParagraphFont"/>
    <w:rsid w:val="00277903"/>
  </w:style>
  <w:style w:type="character" w:customStyle="1" w:styleId="Mentionnonrsolue1">
    <w:name w:val="Mention non résolue1"/>
    <w:basedOn w:val="DefaultParagraphFont"/>
    <w:uiPriority w:val="99"/>
    <w:semiHidden/>
    <w:unhideWhenUsed/>
    <w:rsid w:val="00277903"/>
    <w:rPr>
      <w:color w:val="605E5C"/>
      <w:shd w:val="clear" w:color="auto" w:fill="E1DFDD"/>
    </w:rPr>
  </w:style>
  <w:style w:type="character" w:styleId="PlaceholderText">
    <w:name w:val="Placeholder Text"/>
    <w:basedOn w:val="DefaultParagraphFont"/>
    <w:uiPriority w:val="99"/>
    <w:semiHidden/>
    <w:rsid w:val="00277903"/>
    <w:rPr>
      <w:color w:val="808080"/>
    </w:rPr>
  </w:style>
  <w:style w:type="character" w:customStyle="1" w:styleId="UnresolvedMention2">
    <w:name w:val="Unresolved Mention2"/>
    <w:basedOn w:val="DefaultParagraphFont"/>
    <w:uiPriority w:val="99"/>
    <w:semiHidden/>
    <w:unhideWhenUsed/>
    <w:rsid w:val="00277903"/>
    <w:rPr>
      <w:color w:val="605E5C"/>
      <w:shd w:val="clear" w:color="auto" w:fill="E1DFDD"/>
    </w:rPr>
  </w:style>
  <w:style w:type="character" w:customStyle="1" w:styleId="UnresolvedMention3">
    <w:name w:val="Unresolved Mention3"/>
    <w:basedOn w:val="DefaultParagraphFont"/>
    <w:uiPriority w:val="99"/>
    <w:semiHidden/>
    <w:unhideWhenUsed/>
    <w:rsid w:val="00277903"/>
    <w:rPr>
      <w:color w:val="605E5C"/>
      <w:shd w:val="clear" w:color="auto" w:fill="E1DFDD"/>
    </w:rPr>
  </w:style>
  <w:style w:type="character" w:styleId="UnresolvedMention">
    <w:name w:val="Unresolved Mention"/>
    <w:basedOn w:val="DefaultParagraphFont"/>
    <w:uiPriority w:val="99"/>
    <w:semiHidden/>
    <w:unhideWhenUsed/>
    <w:rsid w:val="000F4F73"/>
    <w:rPr>
      <w:color w:val="605E5C"/>
      <w:shd w:val="clear" w:color="auto" w:fill="E1DFDD"/>
    </w:rPr>
  </w:style>
  <w:style w:type="table" w:customStyle="1" w:styleId="TableGrid2">
    <w:name w:val="Table Grid2"/>
    <w:basedOn w:val="TableNormal"/>
    <w:next w:val="TableGrid"/>
    <w:rsid w:val="004D78DC"/>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basedOn w:val="Normal"/>
    <w:rsid w:val="007B23C0"/>
    <w:pPr>
      <w:framePr w:hSpace="180" w:wrap="around" w:hAnchor="margin" w:y="-687"/>
      <w:shd w:val="solid" w:color="FFFFFF" w:fill="FFFFFF"/>
      <w:spacing w:before="0" w:line="240" w:lineRule="atLeast"/>
    </w:pPr>
    <w:rPr>
      <w:rFonts w:ascii="Verdana" w:hAnsi="Verdana"/>
      <w:b/>
      <w:sz w:val="20"/>
      <w:lang w:eastAsia="zh-CN"/>
    </w:rPr>
  </w:style>
  <w:style w:type="character" w:customStyle="1" w:styleId="FigureNoChar1">
    <w:name w:val="Figure_No Char1"/>
    <w:rsid w:val="00371756"/>
    <w:rPr>
      <w:rFonts w:ascii="Times New Roman" w:hAnsi="Times New Roman"/>
      <w:caps/>
      <w:lang w:val="en-GB" w:eastAsia="en-US"/>
    </w:rPr>
  </w:style>
  <w:style w:type="character" w:customStyle="1" w:styleId="ListParagraphChar">
    <w:name w:val="List Paragraph Char"/>
    <w:link w:val="ListParagraph"/>
    <w:uiPriority w:val="34"/>
    <w:locked/>
    <w:rsid w:val="00371756"/>
    <w:rPr>
      <w:sz w:val="24"/>
      <w:lang w:val="en-GB"/>
    </w:rPr>
  </w:style>
  <w:style w:type="table" w:customStyle="1" w:styleId="Grilledutableau231">
    <w:name w:val="Grille du tableau231"/>
    <w:basedOn w:val="TableNormal"/>
    <w:next w:val="TableGrid"/>
    <w:rsid w:val="00371756"/>
    <w:rPr>
      <w:rFonts w:ascii="CG Times" w:eastAsiaTheme="minorEastAsia"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No0">
    <w:name w:val="Table_No Знак"/>
    <w:locked/>
    <w:rsid w:val="002D7A0B"/>
    <w:rPr>
      <w:sz w:val="24"/>
      <w:lang w:val="fr-FR" w:eastAsia="en-US"/>
    </w:rPr>
  </w:style>
  <w:style w:type="character" w:customStyle="1" w:styleId="EquationChar">
    <w:name w:val="Equation Char"/>
    <w:basedOn w:val="DefaultParagraphFont"/>
    <w:link w:val="Equation"/>
    <w:qFormat/>
    <w:locked/>
    <w:rsid w:val="00E061E2"/>
    <w:rPr>
      <w:sz w:val="24"/>
      <w:lang w:val="en-GB"/>
    </w:rPr>
  </w:style>
  <w:style w:type="paragraph" w:customStyle="1" w:styleId="TableText0">
    <w:name w:val="Table_Text"/>
    <w:basedOn w:val="Normal"/>
    <w:uiPriority w:val="99"/>
    <w:rsid w:val="00066AE6"/>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suppressAutoHyphens/>
      <w:overflowPunct/>
      <w:autoSpaceDE/>
      <w:adjustRightInd/>
      <w:spacing w:before="40" w:after="40"/>
      <w:textAlignment w:val="auto"/>
    </w:pPr>
    <w:rPr>
      <w:rFonts w:eastAsia="MS Minch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063">
      <w:bodyDiv w:val="1"/>
      <w:marLeft w:val="0"/>
      <w:marRight w:val="0"/>
      <w:marTop w:val="0"/>
      <w:marBottom w:val="0"/>
      <w:divBdr>
        <w:top w:val="none" w:sz="0" w:space="0" w:color="auto"/>
        <w:left w:val="none" w:sz="0" w:space="0" w:color="auto"/>
        <w:bottom w:val="none" w:sz="0" w:space="0" w:color="auto"/>
        <w:right w:val="none" w:sz="0" w:space="0" w:color="auto"/>
      </w:divBdr>
    </w:div>
    <w:div w:id="56631548">
      <w:bodyDiv w:val="1"/>
      <w:marLeft w:val="0"/>
      <w:marRight w:val="0"/>
      <w:marTop w:val="0"/>
      <w:marBottom w:val="0"/>
      <w:divBdr>
        <w:top w:val="none" w:sz="0" w:space="0" w:color="auto"/>
        <w:left w:val="none" w:sz="0" w:space="0" w:color="auto"/>
        <w:bottom w:val="none" w:sz="0" w:space="0" w:color="auto"/>
        <w:right w:val="none" w:sz="0" w:space="0" w:color="auto"/>
      </w:divBdr>
    </w:div>
    <w:div w:id="65613909">
      <w:bodyDiv w:val="1"/>
      <w:marLeft w:val="0"/>
      <w:marRight w:val="0"/>
      <w:marTop w:val="0"/>
      <w:marBottom w:val="0"/>
      <w:divBdr>
        <w:top w:val="none" w:sz="0" w:space="0" w:color="auto"/>
        <w:left w:val="none" w:sz="0" w:space="0" w:color="auto"/>
        <w:bottom w:val="none" w:sz="0" w:space="0" w:color="auto"/>
        <w:right w:val="none" w:sz="0" w:space="0" w:color="auto"/>
      </w:divBdr>
    </w:div>
    <w:div w:id="99493334">
      <w:bodyDiv w:val="1"/>
      <w:marLeft w:val="0"/>
      <w:marRight w:val="0"/>
      <w:marTop w:val="0"/>
      <w:marBottom w:val="0"/>
      <w:divBdr>
        <w:top w:val="none" w:sz="0" w:space="0" w:color="auto"/>
        <w:left w:val="none" w:sz="0" w:space="0" w:color="auto"/>
        <w:bottom w:val="none" w:sz="0" w:space="0" w:color="auto"/>
        <w:right w:val="none" w:sz="0" w:space="0" w:color="auto"/>
      </w:divBdr>
    </w:div>
    <w:div w:id="101456472">
      <w:bodyDiv w:val="1"/>
      <w:marLeft w:val="0"/>
      <w:marRight w:val="0"/>
      <w:marTop w:val="0"/>
      <w:marBottom w:val="0"/>
      <w:divBdr>
        <w:top w:val="none" w:sz="0" w:space="0" w:color="auto"/>
        <w:left w:val="none" w:sz="0" w:space="0" w:color="auto"/>
        <w:bottom w:val="none" w:sz="0" w:space="0" w:color="auto"/>
        <w:right w:val="none" w:sz="0" w:space="0" w:color="auto"/>
      </w:divBdr>
      <w:divsChild>
        <w:div w:id="1989283107">
          <w:marLeft w:val="0"/>
          <w:marRight w:val="0"/>
          <w:marTop w:val="0"/>
          <w:marBottom w:val="0"/>
          <w:divBdr>
            <w:top w:val="none" w:sz="0" w:space="0" w:color="auto"/>
            <w:left w:val="none" w:sz="0" w:space="0" w:color="auto"/>
            <w:bottom w:val="none" w:sz="0" w:space="0" w:color="auto"/>
            <w:right w:val="none" w:sz="0" w:space="0" w:color="auto"/>
          </w:divBdr>
          <w:divsChild>
            <w:div w:id="174051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91769">
      <w:bodyDiv w:val="1"/>
      <w:marLeft w:val="0"/>
      <w:marRight w:val="0"/>
      <w:marTop w:val="0"/>
      <w:marBottom w:val="0"/>
      <w:divBdr>
        <w:top w:val="none" w:sz="0" w:space="0" w:color="auto"/>
        <w:left w:val="none" w:sz="0" w:space="0" w:color="auto"/>
        <w:bottom w:val="none" w:sz="0" w:space="0" w:color="auto"/>
        <w:right w:val="none" w:sz="0" w:space="0" w:color="auto"/>
      </w:divBdr>
    </w:div>
    <w:div w:id="132915861">
      <w:bodyDiv w:val="1"/>
      <w:marLeft w:val="0"/>
      <w:marRight w:val="0"/>
      <w:marTop w:val="0"/>
      <w:marBottom w:val="0"/>
      <w:divBdr>
        <w:top w:val="none" w:sz="0" w:space="0" w:color="auto"/>
        <w:left w:val="none" w:sz="0" w:space="0" w:color="auto"/>
        <w:bottom w:val="none" w:sz="0" w:space="0" w:color="auto"/>
        <w:right w:val="none" w:sz="0" w:space="0" w:color="auto"/>
      </w:divBdr>
    </w:div>
    <w:div w:id="195241025">
      <w:bodyDiv w:val="1"/>
      <w:marLeft w:val="0"/>
      <w:marRight w:val="0"/>
      <w:marTop w:val="0"/>
      <w:marBottom w:val="0"/>
      <w:divBdr>
        <w:top w:val="none" w:sz="0" w:space="0" w:color="auto"/>
        <w:left w:val="none" w:sz="0" w:space="0" w:color="auto"/>
        <w:bottom w:val="none" w:sz="0" w:space="0" w:color="auto"/>
        <w:right w:val="none" w:sz="0" w:space="0" w:color="auto"/>
      </w:divBdr>
    </w:div>
    <w:div w:id="220792723">
      <w:bodyDiv w:val="1"/>
      <w:marLeft w:val="0"/>
      <w:marRight w:val="0"/>
      <w:marTop w:val="0"/>
      <w:marBottom w:val="0"/>
      <w:divBdr>
        <w:top w:val="none" w:sz="0" w:space="0" w:color="auto"/>
        <w:left w:val="none" w:sz="0" w:space="0" w:color="auto"/>
        <w:bottom w:val="none" w:sz="0" w:space="0" w:color="auto"/>
        <w:right w:val="none" w:sz="0" w:space="0" w:color="auto"/>
      </w:divBdr>
    </w:div>
    <w:div w:id="224536456">
      <w:bodyDiv w:val="1"/>
      <w:marLeft w:val="0"/>
      <w:marRight w:val="0"/>
      <w:marTop w:val="0"/>
      <w:marBottom w:val="0"/>
      <w:divBdr>
        <w:top w:val="none" w:sz="0" w:space="0" w:color="auto"/>
        <w:left w:val="none" w:sz="0" w:space="0" w:color="auto"/>
        <w:bottom w:val="none" w:sz="0" w:space="0" w:color="auto"/>
        <w:right w:val="none" w:sz="0" w:space="0" w:color="auto"/>
      </w:divBdr>
    </w:div>
    <w:div w:id="384522327">
      <w:bodyDiv w:val="1"/>
      <w:marLeft w:val="0"/>
      <w:marRight w:val="0"/>
      <w:marTop w:val="0"/>
      <w:marBottom w:val="0"/>
      <w:divBdr>
        <w:top w:val="none" w:sz="0" w:space="0" w:color="auto"/>
        <w:left w:val="none" w:sz="0" w:space="0" w:color="auto"/>
        <w:bottom w:val="none" w:sz="0" w:space="0" w:color="auto"/>
        <w:right w:val="none" w:sz="0" w:space="0" w:color="auto"/>
      </w:divBdr>
    </w:div>
    <w:div w:id="482551156">
      <w:bodyDiv w:val="1"/>
      <w:marLeft w:val="0"/>
      <w:marRight w:val="0"/>
      <w:marTop w:val="0"/>
      <w:marBottom w:val="0"/>
      <w:divBdr>
        <w:top w:val="none" w:sz="0" w:space="0" w:color="auto"/>
        <w:left w:val="none" w:sz="0" w:space="0" w:color="auto"/>
        <w:bottom w:val="none" w:sz="0" w:space="0" w:color="auto"/>
        <w:right w:val="none" w:sz="0" w:space="0" w:color="auto"/>
      </w:divBdr>
    </w:div>
    <w:div w:id="530218045">
      <w:bodyDiv w:val="1"/>
      <w:marLeft w:val="0"/>
      <w:marRight w:val="0"/>
      <w:marTop w:val="0"/>
      <w:marBottom w:val="0"/>
      <w:divBdr>
        <w:top w:val="none" w:sz="0" w:space="0" w:color="auto"/>
        <w:left w:val="none" w:sz="0" w:space="0" w:color="auto"/>
        <w:bottom w:val="none" w:sz="0" w:space="0" w:color="auto"/>
        <w:right w:val="none" w:sz="0" w:space="0" w:color="auto"/>
      </w:divBdr>
    </w:div>
    <w:div w:id="609313911">
      <w:bodyDiv w:val="1"/>
      <w:marLeft w:val="0"/>
      <w:marRight w:val="0"/>
      <w:marTop w:val="0"/>
      <w:marBottom w:val="0"/>
      <w:divBdr>
        <w:top w:val="none" w:sz="0" w:space="0" w:color="auto"/>
        <w:left w:val="none" w:sz="0" w:space="0" w:color="auto"/>
        <w:bottom w:val="none" w:sz="0" w:space="0" w:color="auto"/>
        <w:right w:val="none" w:sz="0" w:space="0" w:color="auto"/>
      </w:divBdr>
    </w:div>
    <w:div w:id="612590355">
      <w:bodyDiv w:val="1"/>
      <w:marLeft w:val="0"/>
      <w:marRight w:val="0"/>
      <w:marTop w:val="0"/>
      <w:marBottom w:val="0"/>
      <w:divBdr>
        <w:top w:val="none" w:sz="0" w:space="0" w:color="auto"/>
        <w:left w:val="none" w:sz="0" w:space="0" w:color="auto"/>
        <w:bottom w:val="none" w:sz="0" w:space="0" w:color="auto"/>
        <w:right w:val="none" w:sz="0" w:space="0" w:color="auto"/>
      </w:divBdr>
    </w:div>
    <w:div w:id="635187325">
      <w:bodyDiv w:val="1"/>
      <w:marLeft w:val="0"/>
      <w:marRight w:val="0"/>
      <w:marTop w:val="0"/>
      <w:marBottom w:val="0"/>
      <w:divBdr>
        <w:top w:val="none" w:sz="0" w:space="0" w:color="auto"/>
        <w:left w:val="none" w:sz="0" w:space="0" w:color="auto"/>
        <w:bottom w:val="none" w:sz="0" w:space="0" w:color="auto"/>
        <w:right w:val="none" w:sz="0" w:space="0" w:color="auto"/>
      </w:divBdr>
      <w:divsChild>
        <w:div w:id="2052534229">
          <w:marLeft w:val="0"/>
          <w:marRight w:val="0"/>
          <w:marTop w:val="0"/>
          <w:marBottom w:val="0"/>
          <w:divBdr>
            <w:top w:val="none" w:sz="0" w:space="0" w:color="auto"/>
            <w:left w:val="none" w:sz="0" w:space="0" w:color="auto"/>
            <w:bottom w:val="none" w:sz="0" w:space="0" w:color="auto"/>
            <w:right w:val="none" w:sz="0" w:space="0" w:color="auto"/>
          </w:divBdr>
          <w:divsChild>
            <w:div w:id="125547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955399">
      <w:bodyDiv w:val="1"/>
      <w:marLeft w:val="0"/>
      <w:marRight w:val="0"/>
      <w:marTop w:val="0"/>
      <w:marBottom w:val="0"/>
      <w:divBdr>
        <w:top w:val="none" w:sz="0" w:space="0" w:color="auto"/>
        <w:left w:val="none" w:sz="0" w:space="0" w:color="auto"/>
        <w:bottom w:val="none" w:sz="0" w:space="0" w:color="auto"/>
        <w:right w:val="none" w:sz="0" w:space="0" w:color="auto"/>
      </w:divBdr>
    </w:div>
    <w:div w:id="751974576">
      <w:bodyDiv w:val="1"/>
      <w:marLeft w:val="0"/>
      <w:marRight w:val="0"/>
      <w:marTop w:val="0"/>
      <w:marBottom w:val="0"/>
      <w:divBdr>
        <w:top w:val="none" w:sz="0" w:space="0" w:color="auto"/>
        <w:left w:val="none" w:sz="0" w:space="0" w:color="auto"/>
        <w:bottom w:val="none" w:sz="0" w:space="0" w:color="auto"/>
        <w:right w:val="none" w:sz="0" w:space="0" w:color="auto"/>
      </w:divBdr>
    </w:div>
    <w:div w:id="848636084">
      <w:bodyDiv w:val="1"/>
      <w:marLeft w:val="0"/>
      <w:marRight w:val="0"/>
      <w:marTop w:val="0"/>
      <w:marBottom w:val="0"/>
      <w:divBdr>
        <w:top w:val="none" w:sz="0" w:space="0" w:color="auto"/>
        <w:left w:val="none" w:sz="0" w:space="0" w:color="auto"/>
        <w:bottom w:val="none" w:sz="0" w:space="0" w:color="auto"/>
        <w:right w:val="none" w:sz="0" w:space="0" w:color="auto"/>
      </w:divBdr>
    </w:div>
    <w:div w:id="941915002">
      <w:bodyDiv w:val="1"/>
      <w:marLeft w:val="0"/>
      <w:marRight w:val="0"/>
      <w:marTop w:val="0"/>
      <w:marBottom w:val="0"/>
      <w:divBdr>
        <w:top w:val="none" w:sz="0" w:space="0" w:color="auto"/>
        <w:left w:val="none" w:sz="0" w:space="0" w:color="auto"/>
        <w:bottom w:val="none" w:sz="0" w:space="0" w:color="auto"/>
        <w:right w:val="none" w:sz="0" w:space="0" w:color="auto"/>
      </w:divBdr>
    </w:div>
    <w:div w:id="951863183">
      <w:bodyDiv w:val="1"/>
      <w:marLeft w:val="0"/>
      <w:marRight w:val="0"/>
      <w:marTop w:val="0"/>
      <w:marBottom w:val="0"/>
      <w:divBdr>
        <w:top w:val="none" w:sz="0" w:space="0" w:color="auto"/>
        <w:left w:val="none" w:sz="0" w:space="0" w:color="auto"/>
        <w:bottom w:val="none" w:sz="0" w:space="0" w:color="auto"/>
        <w:right w:val="none" w:sz="0" w:space="0" w:color="auto"/>
      </w:divBdr>
    </w:div>
    <w:div w:id="967126735">
      <w:bodyDiv w:val="1"/>
      <w:marLeft w:val="0"/>
      <w:marRight w:val="0"/>
      <w:marTop w:val="0"/>
      <w:marBottom w:val="0"/>
      <w:divBdr>
        <w:top w:val="none" w:sz="0" w:space="0" w:color="auto"/>
        <w:left w:val="none" w:sz="0" w:space="0" w:color="auto"/>
        <w:bottom w:val="none" w:sz="0" w:space="0" w:color="auto"/>
        <w:right w:val="none" w:sz="0" w:space="0" w:color="auto"/>
      </w:divBdr>
    </w:div>
    <w:div w:id="1085804673">
      <w:bodyDiv w:val="1"/>
      <w:marLeft w:val="0"/>
      <w:marRight w:val="0"/>
      <w:marTop w:val="0"/>
      <w:marBottom w:val="0"/>
      <w:divBdr>
        <w:top w:val="none" w:sz="0" w:space="0" w:color="auto"/>
        <w:left w:val="none" w:sz="0" w:space="0" w:color="auto"/>
        <w:bottom w:val="none" w:sz="0" w:space="0" w:color="auto"/>
        <w:right w:val="none" w:sz="0" w:space="0" w:color="auto"/>
      </w:divBdr>
    </w:div>
    <w:div w:id="1213929812">
      <w:bodyDiv w:val="1"/>
      <w:marLeft w:val="0"/>
      <w:marRight w:val="0"/>
      <w:marTop w:val="0"/>
      <w:marBottom w:val="0"/>
      <w:divBdr>
        <w:top w:val="none" w:sz="0" w:space="0" w:color="auto"/>
        <w:left w:val="none" w:sz="0" w:space="0" w:color="auto"/>
        <w:bottom w:val="none" w:sz="0" w:space="0" w:color="auto"/>
        <w:right w:val="none" w:sz="0" w:space="0" w:color="auto"/>
      </w:divBdr>
      <w:divsChild>
        <w:div w:id="1826050639">
          <w:marLeft w:val="0"/>
          <w:marRight w:val="0"/>
          <w:marTop w:val="0"/>
          <w:marBottom w:val="0"/>
          <w:divBdr>
            <w:top w:val="none" w:sz="0" w:space="0" w:color="auto"/>
            <w:left w:val="none" w:sz="0" w:space="0" w:color="auto"/>
            <w:bottom w:val="none" w:sz="0" w:space="0" w:color="auto"/>
            <w:right w:val="none" w:sz="0" w:space="0" w:color="auto"/>
          </w:divBdr>
          <w:divsChild>
            <w:div w:id="199937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088817">
      <w:bodyDiv w:val="1"/>
      <w:marLeft w:val="0"/>
      <w:marRight w:val="0"/>
      <w:marTop w:val="0"/>
      <w:marBottom w:val="0"/>
      <w:divBdr>
        <w:top w:val="none" w:sz="0" w:space="0" w:color="auto"/>
        <w:left w:val="none" w:sz="0" w:space="0" w:color="auto"/>
        <w:bottom w:val="none" w:sz="0" w:space="0" w:color="auto"/>
        <w:right w:val="none" w:sz="0" w:space="0" w:color="auto"/>
      </w:divBdr>
    </w:div>
    <w:div w:id="1322854138">
      <w:bodyDiv w:val="1"/>
      <w:marLeft w:val="0"/>
      <w:marRight w:val="0"/>
      <w:marTop w:val="0"/>
      <w:marBottom w:val="0"/>
      <w:divBdr>
        <w:top w:val="none" w:sz="0" w:space="0" w:color="auto"/>
        <w:left w:val="none" w:sz="0" w:space="0" w:color="auto"/>
        <w:bottom w:val="none" w:sz="0" w:space="0" w:color="auto"/>
        <w:right w:val="none" w:sz="0" w:space="0" w:color="auto"/>
      </w:divBdr>
    </w:div>
    <w:div w:id="1366129218">
      <w:bodyDiv w:val="1"/>
      <w:marLeft w:val="0"/>
      <w:marRight w:val="0"/>
      <w:marTop w:val="0"/>
      <w:marBottom w:val="0"/>
      <w:divBdr>
        <w:top w:val="none" w:sz="0" w:space="0" w:color="auto"/>
        <w:left w:val="none" w:sz="0" w:space="0" w:color="auto"/>
        <w:bottom w:val="none" w:sz="0" w:space="0" w:color="auto"/>
        <w:right w:val="none" w:sz="0" w:space="0" w:color="auto"/>
      </w:divBdr>
    </w:div>
    <w:div w:id="1577785935">
      <w:bodyDiv w:val="1"/>
      <w:marLeft w:val="0"/>
      <w:marRight w:val="0"/>
      <w:marTop w:val="0"/>
      <w:marBottom w:val="0"/>
      <w:divBdr>
        <w:top w:val="none" w:sz="0" w:space="0" w:color="auto"/>
        <w:left w:val="none" w:sz="0" w:space="0" w:color="auto"/>
        <w:bottom w:val="none" w:sz="0" w:space="0" w:color="auto"/>
        <w:right w:val="none" w:sz="0" w:space="0" w:color="auto"/>
      </w:divBdr>
    </w:div>
    <w:div w:id="1634867931">
      <w:bodyDiv w:val="1"/>
      <w:marLeft w:val="0"/>
      <w:marRight w:val="0"/>
      <w:marTop w:val="0"/>
      <w:marBottom w:val="0"/>
      <w:divBdr>
        <w:top w:val="none" w:sz="0" w:space="0" w:color="auto"/>
        <w:left w:val="none" w:sz="0" w:space="0" w:color="auto"/>
        <w:bottom w:val="none" w:sz="0" w:space="0" w:color="auto"/>
        <w:right w:val="none" w:sz="0" w:space="0" w:color="auto"/>
      </w:divBdr>
      <w:divsChild>
        <w:div w:id="192302445">
          <w:marLeft w:val="0"/>
          <w:marRight w:val="0"/>
          <w:marTop w:val="0"/>
          <w:marBottom w:val="0"/>
          <w:divBdr>
            <w:top w:val="none" w:sz="0" w:space="0" w:color="auto"/>
            <w:left w:val="none" w:sz="0" w:space="0" w:color="auto"/>
            <w:bottom w:val="none" w:sz="0" w:space="0" w:color="auto"/>
            <w:right w:val="none" w:sz="0" w:space="0" w:color="auto"/>
          </w:divBdr>
          <w:divsChild>
            <w:div w:id="7996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9451">
      <w:bodyDiv w:val="1"/>
      <w:marLeft w:val="0"/>
      <w:marRight w:val="0"/>
      <w:marTop w:val="0"/>
      <w:marBottom w:val="0"/>
      <w:divBdr>
        <w:top w:val="none" w:sz="0" w:space="0" w:color="auto"/>
        <w:left w:val="none" w:sz="0" w:space="0" w:color="auto"/>
        <w:bottom w:val="none" w:sz="0" w:space="0" w:color="auto"/>
        <w:right w:val="none" w:sz="0" w:space="0" w:color="auto"/>
      </w:divBdr>
    </w:div>
    <w:div w:id="1888712956">
      <w:bodyDiv w:val="1"/>
      <w:marLeft w:val="0"/>
      <w:marRight w:val="0"/>
      <w:marTop w:val="0"/>
      <w:marBottom w:val="0"/>
      <w:divBdr>
        <w:top w:val="none" w:sz="0" w:space="0" w:color="auto"/>
        <w:left w:val="none" w:sz="0" w:space="0" w:color="auto"/>
        <w:bottom w:val="none" w:sz="0" w:space="0" w:color="auto"/>
        <w:right w:val="none" w:sz="0" w:space="0" w:color="auto"/>
      </w:divBdr>
    </w:div>
    <w:div w:id="1909922786">
      <w:bodyDiv w:val="1"/>
      <w:marLeft w:val="0"/>
      <w:marRight w:val="0"/>
      <w:marTop w:val="0"/>
      <w:marBottom w:val="0"/>
      <w:divBdr>
        <w:top w:val="none" w:sz="0" w:space="0" w:color="auto"/>
        <w:left w:val="none" w:sz="0" w:space="0" w:color="auto"/>
        <w:bottom w:val="none" w:sz="0" w:space="0" w:color="auto"/>
        <w:right w:val="none" w:sz="0" w:space="0" w:color="auto"/>
      </w:divBdr>
    </w:div>
    <w:div w:id="1916889022">
      <w:bodyDiv w:val="1"/>
      <w:marLeft w:val="0"/>
      <w:marRight w:val="0"/>
      <w:marTop w:val="0"/>
      <w:marBottom w:val="0"/>
      <w:divBdr>
        <w:top w:val="none" w:sz="0" w:space="0" w:color="auto"/>
        <w:left w:val="none" w:sz="0" w:space="0" w:color="auto"/>
        <w:bottom w:val="none" w:sz="0" w:space="0" w:color="auto"/>
        <w:right w:val="none" w:sz="0" w:space="0" w:color="auto"/>
      </w:divBdr>
    </w:div>
    <w:div w:id="1943682965">
      <w:bodyDiv w:val="1"/>
      <w:marLeft w:val="0"/>
      <w:marRight w:val="0"/>
      <w:marTop w:val="0"/>
      <w:marBottom w:val="0"/>
      <w:divBdr>
        <w:top w:val="none" w:sz="0" w:space="0" w:color="auto"/>
        <w:left w:val="none" w:sz="0" w:space="0" w:color="auto"/>
        <w:bottom w:val="none" w:sz="0" w:space="0" w:color="auto"/>
        <w:right w:val="none" w:sz="0" w:space="0" w:color="auto"/>
      </w:divBdr>
    </w:div>
    <w:div w:id="1955283128">
      <w:bodyDiv w:val="1"/>
      <w:marLeft w:val="0"/>
      <w:marRight w:val="0"/>
      <w:marTop w:val="0"/>
      <w:marBottom w:val="0"/>
      <w:divBdr>
        <w:top w:val="none" w:sz="0" w:space="0" w:color="auto"/>
        <w:left w:val="none" w:sz="0" w:space="0" w:color="auto"/>
        <w:bottom w:val="none" w:sz="0" w:space="0" w:color="auto"/>
        <w:right w:val="none" w:sz="0" w:space="0" w:color="auto"/>
      </w:divBdr>
    </w:div>
    <w:div w:id="1979140513">
      <w:bodyDiv w:val="1"/>
      <w:marLeft w:val="0"/>
      <w:marRight w:val="0"/>
      <w:marTop w:val="0"/>
      <w:marBottom w:val="0"/>
      <w:divBdr>
        <w:top w:val="none" w:sz="0" w:space="0" w:color="auto"/>
        <w:left w:val="none" w:sz="0" w:space="0" w:color="auto"/>
        <w:bottom w:val="none" w:sz="0" w:space="0" w:color="auto"/>
        <w:right w:val="none" w:sz="0" w:space="0" w:color="auto"/>
      </w:divBdr>
    </w:div>
    <w:div w:id="199079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im.l.kolb@boeing.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js@asri.aero"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md/R23-WP5B-C-0147/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77a776c-8872-4f88-b3be-07b484cb982b">
      <Terms xmlns="http://schemas.microsoft.com/office/infopath/2007/PartnerControls"/>
    </lcf76f155ced4ddcb4097134ff3c332f>
    <TaxCatchAll xmlns="cd6f4b3e-6665-4cf4-b080-7abf1627542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56BA11C06EAB49B4836D790ECE27DB" ma:contentTypeVersion="16" ma:contentTypeDescription="Create a new document." ma:contentTypeScope="" ma:versionID="1c257b115423906200a0e05381ff15c9">
  <xsd:schema xmlns:xsd="http://www.w3.org/2001/XMLSchema" xmlns:xs="http://www.w3.org/2001/XMLSchema" xmlns:p="http://schemas.microsoft.com/office/2006/metadata/properties" xmlns:ns2="c77a776c-8872-4f88-b3be-07b484cb982b" xmlns:ns3="cd6f4b3e-6665-4cf4-b080-7abf16275423" targetNamespace="http://schemas.microsoft.com/office/2006/metadata/properties" ma:root="true" ma:fieldsID="72f706b9f08df585c8e548cb4b883226" ns2:_="" ns3:_="">
    <xsd:import namespace="c77a776c-8872-4f88-b3be-07b484cb982b"/>
    <xsd:import namespace="cd6f4b3e-6665-4cf4-b080-7abf1627542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7a776c-8872-4f88-b3be-07b484cb9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393029-c997-42a1-98e0-ed9d6194708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d6f4b3e-6665-4cf4-b080-7abf162754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daa345-7969-46a5-928c-637e05d3cece}" ma:internalName="TaxCatchAll" ma:showField="CatchAllData" ma:web="cd6f4b3e-6665-4cf4-b080-7abf1627542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115F7-0737-4D8B-A7D4-FFABBED5A1C0}">
  <ds:schemaRefs>
    <ds:schemaRef ds:uri="http://schemas.openxmlformats.org/officeDocument/2006/bibliography"/>
  </ds:schemaRefs>
</ds:datastoreItem>
</file>

<file path=customXml/itemProps2.xml><?xml version="1.0" encoding="utf-8"?>
<ds:datastoreItem xmlns:ds="http://schemas.openxmlformats.org/officeDocument/2006/customXml" ds:itemID="{CB138912-6C6B-4CDF-9D12-2DF89D925170}">
  <ds:schemaRefs>
    <ds:schemaRef ds:uri="http://schemas.microsoft.com/sharepoint/v3/contenttype/forms"/>
  </ds:schemaRefs>
</ds:datastoreItem>
</file>

<file path=customXml/itemProps3.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 ds:uri="c77a776c-8872-4f88-b3be-07b484cb982b"/>
    <ds:schemaRef ds:uri="cd6f4b3e-6665-4cf4-b080-7abf16275423"/>
  </ds:schemaRefs>
</ds:datastoreItem>
</file>

<file path=customXml/itemProps4.xml><?xml version="1.0" encoding="utf-8"?>
<ds:datastoreItem xmlns:ds="http://schemas.openxmlformats.org/officeDocument/2006/customXml" ds:itemID="{20869DF5-01D1-40D3-8B91-72EF2E1C4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7a776c-8872-4f88-b3be-07b484cb982b"/>
    <ds:schemaRef ds:uri="cd6f4b3e-6665-4cf4-b080-7abf162754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dc:creator>
  <cp:keywords>Update WD</cp:keywords>
  <dc:description/>
  <cp:lastModifiedBy>USA</cp:lastModifiedBy>
  <cp:revision>2</cp:revision>
  <cp:lastPrinted>2025-02-03T15:57:00Z</cp:lastPrinted>
  <dcterms:created xsi:type="dcterms:W3CDTF">2025-08-29T22:03:00Z</dcterms:created>
  <dcterms:modified xsi:type="dcterms:W3CDTF">2025-08-29T22:03:00Z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0x010100A356BA11C06EAB49B4836D790ECE27DB</vt:lpwstr>
  </property>
  <property fmtid="{D5CDD505-2E9C-101B-9397-08002B2CF9AE}" pid="3" name="TitusGUID">
    <vt:lpwstr>7a265184-0b03-4bdc-820f-908db35d87f5</vt:lpwstr>
  </property>
  <property fmtid="{D5CDD505-2E9C-101B-9397-08002B2CF9AE}" pid="4" name="ContainsCUI">
    <vt:lpwstr>No</vt:lpwstr>
  </property>
  <property fmtid="{D5CDD505-2E9C-101B-9397-08002B2CF9AE}" pid="5" name="MSIP_Label_e3a1bc8a-c77f-42fc-94c5-4575f811706d_Enabled">
    <vt:lpwstr>true</vt:lpwstr>
  </property>
  <property fmtid="{D5CDD505-2E9C-101B-9397-08002B2CF9AE}" pid="6" name="MSIP_Label_e3a1bc8a-c77f-42fc-94c5-4575f811706d_SetDate">
    <vt:lpwstr>2024-11-04T01:42:30Z</vt:lpwstr>
  </property>
  <property fmtid="{D5CDD505-2E9C-101B-9397-08002B2CF9AE}" pid="7" name="MSIP_Label_e3a1bc8a-c77f-42fc-94c5-4575f811706d_Method">
    <vt:lpwstr>Standard</vt:lpwstr>
  </property>
  <property fmtid="{D5CDD505-2E9C-101B-9397-08002B2CF9AE}" pid="8" name="MSIP_Label_e3a1bc8a-c77f-42fc-94c5-4575f811706d_Name">
    <vt:lpwstr>e3a1bc8a-c77f-42fc-94c5-4575f811706d</vt:lpwstr>
  </property>
  <property fmtid="{D5CDD505-2E9C-101B-9397-08002B2CF9AE}" pid="9" name="MSIP_Label_e3a1bc8a-c77f-42fc-94c5-4575f811706d_SiteId">
    <vt:lpwstr>fb7083da-754c-45a4-8b6b-a05941a3a3e9</vt:lpwstr>
  </property>
  <property fmtid="{D5CDD505-2E9C-101B-9397-08002B2CF9AE}" pid="10" name="MSIP_Label_e3a1bc8a-c77f-42fc-94c5-4575f811706d_ActionId">
    <vt:lpwstr>0bd1dd7b-4131-4d3d-abc0-0824cc8b84c2</vt:lpwstr>
  </property>
  <property fmtid="{D5CDD505-2E9C-101B-9397-08002B2CF9AE}" pid="11" name="MSIP_Label_e3a1bc8a-c77f-42fc-94c5-4575f811706d_ContentBits">
    <vt:lpwstr>0</vt:lpwstr>
  </property>
  <property fmtid="{D5CDD505-2E9C-101B-9397-08002B2CF9AE}" pid="12" name="MediaServiceImageTags">
    <vt:lpwstr/>
  </property>
</Properties>
</file>